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622A" w14:textId="1412845F" w:rsidR="007E6437" w:rsidRPr="00B737C7" w:rsidRDefault="007E6437" w:rsidP="007E6437">
      <w:pPr>
        <w:pStyle w:val="Corpotesto"/>
        <w:rPr>
          <w:rFonts w:ascii="Verdana" w:hAnsi="Verdana"/>
          <w:i/>
          <w:sz w:val="13"/>
        </w:rPr>
      </w:pPr>
    </w:p>
    <w:p w14:paraId="18B7BD27" w14:textId="354F0C35" w:rsidR="007E6437" w:rsidRPr="00B737C7" w:rsidRDefault="007E6437" w:rsidP="007E6437">
      <w:pPr>
        <w:pStyle w:val="Corpotesto"/>
        <w:ind w:left="252"/>
        <w:rPr>
          <w:rFonts w:ascii="Verdana" w:hAnsi="Verdana"/>
          <w:sz w:val="20"/>
        </w:rPr>
      </w:pPr>
    </w:p>
    <w:p w14:paraId="4189E1BE" w14:textId="5ABF6EE3" w:rsidR="00B0637E" w:rsidRPr="00B737C7" w:rsidRDefault="00E17723" w:rsidP="007E6437">
      <w:pPr>
        <w:pStyle w:val="Corpotesto"/>
        <w:ind w:left="252"/>
        <w:rPr>
          <w:rFonts w:ascii="Verdana" w:hAnsi="Verdana"/>
          <w:sz w:val="20"/>
        </w:rPr>
      </w:pPr>
      <w:r w:rsidRPr="00B737C7">
        <w:rPr>
          <w:rFonts w:ascii="Verdana" w:hAnsi="Verdana"/>
          <w:noProof/>
          <w:sz w:val="20"/>
        </w:rPr>
        <mc:AlternateContent>
          <mc:Choice Requires="wps">
            <w:drawing>
              <wp:inline distT="0" distB="0" distL="0" distR="0" wp14:anchorId="7D0DE3E3" wp14:editId="18EC6B1C">
                <wp:extent cx="1440180" cy="273050"/>
                <wp:effectExtent l="0" t="0" r="26670" b="12700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E56779" w14:textId="214FF2BB" w:rsidR="00E17723" w:rsidRPr="00E17723" w:rsidRDefault="00E17723" w:rsidP="00E17723">
                            <w:pPr>
                              <w:ind w:left="715" w:right="212" w:hanging="483"/>
                              <w:rPr>
                                <w:rFonts w:ascii="Verdana" w:hAnsi="Verdana"/>
                                <w:b/>
                                <w:sz w:val="24"/>
                              </w:rPr>
                            </w:pPr>
                            <w:r w:rsidRPr="00E17723">
                              <w:rPr>
                                <w:rFonts w:ascii="Verdana" w:hAnsi="Verdana"/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rFonts w:ascii="Verdana" w:hAnsi="Verdana"/>
                                <w:b/>
                                <w:sz w:val="24"/>
                              </w:rPr>
                              <w:t xml:space="preserve"> </w:t>
                            </w:r>
                            <w:r w:rsidRPr="00E17723">
                              <w:rPr>
                                <w:rFonts w:ascii="Verdana" w:hAnsi="Verdana"/>
                                <w:b/>
                                <w:spacing w:val="-58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0DE3E3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width:113.4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" filled="f" strokeweight=".48pt">
                <v:textbox inset="0,0,0,0">
                  <w:txbxContent>
                    <w:p w14:paraId="6BE56779" w14:textId="214FF2BB" w:rsidR="00E17723" w:rsidRPr="00E17723" w:rsidRDefault="00E17723" w:rsidP="00E17723">
                      <w:pPr>
                        <w:ind w:left="715" w:right="212" w:hanging="483"/>
                        <w:rPr>
                          <w:rFonts w:ascii="Verdana" w:hAnsi="Verdana"/>
                          <w:b/>
                          <w:sz w:val="24"/>
                        </w:rPr>
                      </w:pPr>
                      <w:r w:rsidRPr="00E17723">
                        <w:rPr>
                          <w:rFonts w:ascii="Verdana" w:hAnsi="Verdana"/>
                          <w:b/>
                          <w:sz w:val="24"/>
                        </w:rPr>
                        <w:t>MODELLO</w:t>
                      </w:r>
                      <w:r>
                        <w:rPr>
                          <w:rFonts w:ascii="Verdana" w:hAnsi="Verdana"/>
                          <w:b/>
                          <w:sz w:val="24"/>
                        </w:rPr>
                        <w:t xml:space="preserve"> </w:t>
                      </w:r>
                      <w:r w:rsidRPr="00E17723">
                        <w:rPr>
                          <w:rFonts w:ascii="Verdana" w:hAnsi="Verdana"/>
                          <w:b/>
                          <w:spacing w:val="-58"/>
                          <w:sz w:val="24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87F5CB2" w14:textId="3CF6D507" w:rsidR="00B0637E" w:rsidRPr="00B737C7" w:rsidRDefault="00B0637E" w:rsidP="00CD5D9C">
      <w:pPr>
        <w:pStyle w:val="Titolo1"/>
        <w:spacing w:before="90"/>
        <w:ind w:right="-1"/>
        <w:jc w:val="center"/>
        <w:rPr>
          <w:rFonts w:ascii="Verdana" w:hAnsi="Verdana"/>
        </w:rPr>
      </w:pPr>
      <w:r w:rsidRPr="00B737C7">
        <w:rPr>
          <w:rFonts w:ascii="Verdana" w:hAnsi="Verdana"/>
        </w:rPr>
        <w:t xml:space="preserve">Avviso pubblico </w:t>
      </w:r>
      <w:bookmarkStart w:id="0" w:name="_Hlk203559928"/>
      <w:r w:rsidR="008F1752" w:rsidRPr="00B737C7">
        <w:rPr>
          <w:rFonts w:ascii="Verdana" w:hAnsi="Verdana"/>
        </w:rPr>
        <w:t>“</w:t>
      </w:r>
      <w:r w:rsidR="00CD5D9C" w:rsidRPr="00B737C7">
        <w:rPr>
          <w:rFonts w:ascii="Verdana" w:hAnsi="Verdana"/>
        </w:rPr>
        <w:t>Comunità solidali 202</w:t>
      </w:r>
      <w:ins w:id="1" w:author="Carlo Caprari" w:date="2025-12-17T12:14:00Z" w16du:dateUtc="2025-12-17T11:14:00Z">
        <w:r w:rsidR="00F152E2">
          <w:rPr>
            <w:rFonts w:ascii="Verdana" w:hAnsi="Verdana"/>
          </w:rPr>
          <w:t>6</w:t>
        </w:r>
      </w:ins>
      <w:del w:id="2" w:author="Carlo Caprari" w:date="2025-12-17T12:14:00Z" w16du:dateUtc="2025-12-17T11:14:00Z">
        <w:r w:rsidR="00CD5D9C" w:rsidRPr="00B737C7" w:rsidDel="00F152E2">
          <w:rPr>
            <w:rFonts w:ascii="Verdana" w:hAnsi="Verdana"/>
          </w:rPr>
          <w:delText>5</w:delText>
        </w:r>
      </w:del>
      <w:r w:rsidR="008F1752" w:rsidRPr="00B737C7">
        <w:rPr>
          <w:rFonts w:ascii="Verdana" w:hAnsi="Verdana"/>
        </w:rPr>
        <w:t>”</w:t>
      </w:r>
      <w:bookmarkEnd w:id="0"/>
    </w:p>
    <w:p w14:paraId="5BE0371D" w14:textId="77777777" w:rsidR="007E6437" w:rsidRPr="00B737C7" w:rsidRDefault="007E6437" w:rsidP="00D07DC8">
      <w:pPr>
        <w:pStyle w:val="Corpotesto"/>
        <w:spacing w:before="8"/>
        <w:ind w:right="-1"/>
        <w:rPr>
          <w:rFonts w:ascii="Verdana" w:hAnsi="Verdana"/>
          <w:i/>
          <w:sz w:val="12"/>
        </w:rPr>
      </w:pPr>
    </w:p>
    <w:p w14:paraId="08CAEC04" w14:textId="77777777" w:rsidR="0088277E" w:rsidRPr="00B737C7" w:rsidRDefault="007E6437" w:rsidP="00D07DC8">
      <w:pPr>
        <w:pStyle w:val="Titolo1"/>
        <w:spacing w:before="90"/>
        <w:ind w:right="-1"/>
        <w:jc w:val="center"/>
        <w:rPr>
          <w:rFonts w:ascii="Verdana" w:hAnsi="Verdana"/>
          <w:spacing w:val="-1"/>
          <w:sz w:val="20"/>
          <w:szCs w:val="20"/>
        </w:rPr>
      </w:pPr>
      <w:r w:rsidRPr="00B737C7">
        <w:rPr>
          <w:rFonts w:ascii="Verdana" w:hAnsi="Verdana"/>
          <w:sz w:val="20"/>
          <w:szCs w:val="20"/>
        </w:rPr>
        <w:t>DICHIARAZIONE</w:t>
      </w:r>
      <w:r w:rsidRPr="00B737C7">
        <w:rPr>
          <w:rFonts w:ascii="Verdana" w:hAnsi="Verdana"/>
          <w:spacing w:val="-2"/>
          <w:sz w:val="20"/>
          <w:szCs w:val="20"/>
        </w:rPr>
        <w:t xml:space="preserve"> </w:t>
      </w:r>
      <w:r w:rsidRPr="00B737C7">
        <w:rPr>
          <w:rFonts w:ascii="Verdana" w:hAnsi="Verdana"/>
          <w:sz w:val="20"/>
          <w:szCs w:val="20"/>
        </w:rPr>
        <w:t>DI</w:t>
      </w:r>
      <w:r w:rsidRPr="00B737C7">
        <w:rPr>
          <w:rFonts w:ascii="Verdana" w:hAnsi="Verdana"/>
          <w:spacing w:val="-1"/>
          <w:sz w:val="20"/>
          <w:szCs w:val="20"/>
        </w:rPr>
        <w:t xml:space="preserve"> </w:t>
      </w:r>
      <w:r w:rsidR="007559B3" w:rsidRPr="00B737C7">
        <w:rPr>
          <w:rFonts w:ascii="Verdana" w:hAnsi="Verdana"/>
          <w:spacing w:val="-1"/>
          <w:sz w:val="20"/>
          <w:szCs w:val="20"/>
        </w:rPr>
        <w:t xml:space="preserve">INTENTI </w:t>
      </w:r>
    </w:p>
    <w:p w14:paraId="3F998838" w14:textId="12C0C825" w:rsidR="00805E06" w:rsidRPr="00B737C7" w:rsidRDefault="007559B3" w:rsidP="00D07DC8">
      <w:pPr>
        <w:pStyle w:val="Titolo1"/>
        <w:spacing w:before="90"/>
        <w:ind w:right="-1"/>
        <w:jc w:val="center"/>
        <w:rPr>
          <w:rFonts w:ascii="Verdana" w:hAnsi="Verdana"/>
          <w:spacing w:val="1"/>
          <w:sz w:val="20"/>
          <w:szCs w:val="20"/>
        </w:rPr>
      </w:pPr>
      <w:r w:rsidRPr="00B737C7">
        <w:rPr>
          <w:rFonts w:ascii="Verdana" w:hAnsi="Verdana"/>
          <w:spacing w:val="-1"/>
          <w:sz w:val="20"/>
          <w:szCs w:val="20"/>
        </w:rPr>
        <w:t xml:space="preserve">A COSTITUIRSI IN </w:t>
      </w:r>
      <w:r w:rsidR="00805E06" w:rsidRPr="00B737C7">
        <w:rPr>
          <w:rFonts w:ascii="Verdana" w:hAnsi="Verdana"/>
          <w:spacing w:val="1"/>
          <w:sz w:val="20"/>
          <w:szCs w:val="20"/>
        </w:rPr>
        <w:t>A</w:t>
      </w:r>
      <w:r w:rsidR="00334BE5" w:rsidRPr="00B737C7">
        <w:rPr>
          <w:rFonts w:ascii="Verdana" w:hAnsi="Verdana"/>
          <w:spacing w:val="1"/>
          <w:sz w:val="20"/>
          <w:szCs w:val="20"/>
        </w:rPr>
        <w:t xml:space="preserve">SSOCIAZIONE TEMPORANEA di SCOPO </w:t>
      </w:r>
    </w:p>
    <w:p w14:paraId="43AF4B58" w14:textId="167EAE6F" w:rsidR="007E6437" w:rsidRPr="00B737C7" w:rsidRDefault="007E6437" w:rsidP="00D07DC8">
      <w:pPr>
        <w:pStyle w:val="Titolo1"/>
        <w:spacing w:before="90"/>
        <w:ind w:right="-1"/>
        <w:jc w:val="center"/>
        <w:rPr>
          <w:rFonts w:ascii="Verdana" w:hAnsi="Verdana"/>
          <w:sz w:val="20"/>
          <w:szCs w:val="20"/>
        </w:rPr>
      </w:pPr>
      <w:r w:rsidRPr="00B737C7">
        <w:rPr>
          <w:rFonts w:ascii="Verdana" w:hAnsi="Verdana"/>
          <w:sz w:val="20"/>
          <w:szCs w:val="20"/>
        </w:rPr>
        <w:t>(</w:t>
      </w:r>
      <w:r w:rsidR="00805E06" w:rsidRPr="00B737C7">
        <w:rPr>
          <w:rFonts w:ascii="Verdana" w:hAnsi="Verdana"/>
          <w:sz w:val="20"/>
          <w:szCs w:val="20"/>
        </w:rPr>
        <w:t xml:space="preserve">compilare </w:t>
      </w:r>
      <w:r w:rsidRPr="00B737C7">
        <w:rPr>
          <w:rFonts w:ascii="Verdana" w:hAnsi="Verdana"/>
          <w:sz w:val="20"/>
          <w:szCs w:val="20"/>
        </w:rPr>
        <w:t>s</w:t>
      </w:r>
      <w:r w:rsidR="00805E06" w:rsidRPr="00B737C7">
        <w:rPr>
          <w:rFonts w:ascii="Verdana" w:hAnsi="Verdana"/>
          <w:sz w:val="20"/>
          <w:szCs w:val="20"/>
        </w:rPr>
        <w:t>olo in caso di Associazione Temporanea di Scopo</w:t>
      </w:r>
      <w:r w:rsidRPr="00B737C7">
        <w:rPr>
          <w:rFonts w:ascii="Verdana" w:hAnsi="Verdana"/>
          <w:sz w:val="20"/>
          <w:szCs w:val="20"/>
        </w:rPr>
        <w:t>)</w:t>
      </w:r>
    </w:p>
    <w:p w14:paraId="36EA59D1" w14:textId="77777777" w:rsidR="007E6437" w:rsidRPr="00B737C7" w:rsidRDefault="007E6437" w:rsidP="007E6437">
      <w:pPr>
        <w:pStyle w:val="Corpotesto"/>
        <w:spacing w:before="3"/>
        <w:rPr>
          <w:rFonts w:ascii="Verdana" w:hAnsi="Verdana"/>
          <w:b/>
          <w:sz w:val="21"/>
        </w:rPr>
      </w:pPr>
    </w:p>
    <w:p w14:paraId="41BC975F" w14:textId="3C291B9C" w:rsidR="00F1209B" w:rsidRPr="00B737C7" w:rsidRDefault="007E6437" w:rsidP="009E5A6E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</w:rPr>
      </w:pPr>
      <w:r w:rsidRPr="00B737C7">
        <w:rPr>
          <w:rFonts w:ascii="Verdana" w:hAnsi="Verdana"/>
        </w:rPr>
        <w:t>Il/La</w:t>
      </w:r>
      <w:r w:rsidR="00A4147B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sottoscritto/a</w:t>
      </w:r>
      <w:r w:rsidR="00A4147B" w:rsidRPr="00B737C7">
        <w:rPr>
          <w:rFonts w:ascii="Verdana" w:hAnsi="Verdana"/>
        </w:rPr>
        <w:t xml:space="preserve"> </w:t>
      </w:r>
      <w:r w:rsidR="00DD599C" w:rsidRPr="00B737C7">
        <w:rPr>
          <w:rFonts w:ascii="Verdana" w:hAnsi="Verdana"/>
        </w:rPr>
        <w:t>__</w:t>
      </w:r>
      <w:r w:rsidR="00A4147B" w:rsidRPr="00B737C7">
        <w:rPr>
          <w:rFonts w:ascii="Verdana" w:hAnsi="Verdana"/>
        </w:rPr>
        <w:t>______</w:t>
      </w:r>
      <w:r w:rsidR="004706A3" w:rsidRPr="00B737C7">
        <w:rPr>
          <w:rFonts w:ascii="Verdana" w:hAnsi="Verdana"/>
        </w:rPr>
        <w:t>__________</w:t>
      </w:r>
      <w:r w:rsidR="00A4147B" w:rsidRPr="00B737C7">
        <w:rPr>
          <w:rFonts w:ascii="Verdana" w:hAnsi="Verdana"/>
        </w:rPr>
        <w:t>__________________________</w:t>
      </w:r>
      <w:r w:rsidR="00DD599C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nato/a</w:t>
      </w:r>
      <w:r w:rsidR="00A4147B" w:rsidRPr="00B737C7">
        <w:rPr>
          <w:rFonts w:ascii="Verdana" w:hAnsi="Verdana"/>
        </w:rPr>
        <w:t xml:space="preserve"> _________</w:t>
      </w:r>
      <w:r w:rsidR="00DD599C" w:rsidRPr="00B737C7">
        <w:rPr>
          <w:rFonts w:ascii="Verdana" w:hAnsi="Verdana"/>
        </w:rPr>
        <w:t>_</w:t>
      </w:r>
      <w:r w:rsidR="00A4147B" w:rsidRPr="00B737C7">
        <w:rPr>
          <w:rFonts w:ascii="Verdana" w:hAnsi="Verdana"/>
        </w:rPr>
        <w:t xml:space="preserve">_______________ </w:t>
      </w:r>
      <w:r w:rsidRPr="00B737C7">
        <w:rPr>
          <w:rFonts w:ascii="Verdana" w:hAnsi="Verdana"/>
        </w:rPr>
        <w:t>il</w:t>
      </w:r>
      <w:r w:rsidR="00A4147B" w:rsidRPr="00B737C7">
        <w:rPr>
          <w:rFonts w:ascii="Verdana" w:hAnsi="Verdana"/>
        </w:rPr>
        <w:t xml:space="preserve"> </w:t>
      </w:r>
      <w:r w:rsidR="00DD599C" w:rsidRPr="00B737C7">
        <w:rPr>
          <w:rFonts w:ascii="Verdana" w:hAnsi="Verdana"/>
        </w:rPr>
        <w:t>__</w:t>
      </w:r>
      <w:r w:rsidR="00A4147B" w:rsidRPr="00B737C7">
        <w:rPr>
          <w:rFonts w:ascii="Verdana" w:hAnsi="Verdana"/>
        </w:rPr>
        <w:t>_________________</w:t>
      </w:r>
      <w:r w:rsidRPr="00B737C7">
        <w:rPr>
          <w:rFonts w:ascii="Verdana" w:hAnsi="Verdana"/>
        </w:rPr>
        <w:t>,</w:t>
      </w:r>
      <w:r w:rsidR="00A4147B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codice</w:t>
      </w:r>
      <w:r w:rsidR="00A4147B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fiscale</w:t>
      </w:r>
      <w:r w:rsidR="00DD599C" w:rsidRPr="00B737C7">
        <w:rPr>
          <w:rFonts w:ascii="Verdana" w:hAnsi="Verdana"/>
        </w:rPr>
        <w:t xml:space="preserve"> _______________________________________</w:t>
      </w:r>
      <w:r w:rsidRPr="00B737C7">
        <w:rPr>
          <w:rFonts w:ascii="Verdana" w:hAnsi="Verdana"/>
        </w:rPr>
        <w:t>,</w:t>
      </w:r>
      <w:r w:rsidR="00A4147B" w:rsidRPr="00B737C7">
        <w:rPr>
          <w:rFonts w:ascii="Verdana" w:hAnsi="Verdana"/>
        </w:rPr>
        <w:t xml:space="preserve"> </w:t>
      </w:r>
      <w:r w:rsidR="00E26D25" w:rsidRPr="00B737C7">
        <w:rPr>
          <w:rFonts w:ascii="Verdana" w:hAnsi="Verdana"/>
        </w:rPr>
        <w:t>in qualità di Rappresentante Legale del</w:t>
      </w:r>
      <w:r w:rsidR="00991EF8" w:rsidRPr="00B737C7">
        <w:rPr>
          <w:rFonts w:ascii="Verdana" w:hAnsi="Verdana"/>
        </w:rPr>
        <w:t xml:space="preserve"> Soggetto proponente (</w:t>
      </w:r>
      <w:r w:rsidR="00991EF8" w:rsidRPr="00B737C7">
        <w:rPr>
          <w:rFonts w:ascii="Verdana" w:hAnsi="Verdana"/>
          <w:i/>
          <w:iCs/>
        </w:rPr>
        <w:t>inserire denominazione come da RUNTS</w:t>
      </w:r>
      <w:r w:rsidR="00DD599C" w:rsidRPr="00B737C7">
        <w:rPr>
          <w:rFonts w:ascii="Verdana" w:hAnsi="Verdana"/>
        </w:rPr>
        <w:t>____________________________________</w:t>
      </w:r>
      <w:r w:rsidRPr="00B737C7">
        <w:rPr>
          <w:rFonts w:ascii="Verdana" w:hAnsi="Verdana"/>
          <w:spacing w:val="-1"/>
        </w:rPr>
        <w:t>,</w:t>
      </w:r>
      <w:r w:rsidR="00DD599C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codice</w:t>
      </w:r>
      <w:r w:rsidR="00A57333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fiscale</w:t>
      </w:r>
      <w:r w:rsidR="003228D9" w:rsidRPr="00B737C7">
        <w:rPr>
          <w:rFonts w:ascii="Verdana" w:hAnsi="Verdana"/>
        </w:rPr>
        <w:t xml:space="preserve">/p. Iva </w:t>
      </w:r>
      <w:r w:rsidR="00A57333" w:rsidRPr="00B737C7">
        <w:rPr>
          <w:rFonts w:ascii="Verdana" w:hAnsi="Verdana"/>
        </w:rPr>
        <w:t xml:space="preserve"> _____________________________ </w:t>
      </w:r>
    </w:p>
    <w:p w14:paraId="2B0BA6AF" w14:textId="26F44C17" w:rsidR="007E6437" w:rsidRPr="00B737C7" w:rsidRDefault="007E6437" w:rsidP="004706A3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</w:rPr>
      </w:pPr>
      <w:r w:rsidRPr="00B737C7">
        <w:rPr>
          <w:rFonts w:ascii="Verdana" w:hAnsi="Verdana"/>
        </w:rPr>
        <w:t>in</w:t>
      </w:r>
      <w:r w:rsidR="004706A3" w:rsidRPr="00B737C7">
        <w:rPr>
          <w:rFonts w:ascii="Verdana" w:hAnsi="Verdana"/>
        </w:rPr>
        <w:t xml:space="preserve"> </w:t>
      </w:r>
      <w:r w:rsidRPr="00B737C7">
        <w:rPr>
          <w:rFonts w:ascii="Verdana" w:hAnsi="Verdana"/>
        </w:rPr>
        <w:t>nome e per conto del quale agisce, consapevole delle sanzioni penali previste in caso di</w:t>
      </w:r>
      <w:r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dichiarazioni</w:t>
      </w:r>
      <w:r w:rsidR="004706A3"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non</w:t>
      </w:r>
      <w:r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veritiere,</w:t>
      </w:r>
      <w:r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di</w:t>
      </w:r>
      <w:r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falsità</w:t>
      </w:r>
      <w:r w:rsidRPr="00B737C7">
        <w:rPr>
          <w:rFonts w:ascii="Verdana" w:hAnsi="Verdana"/>
          <w:spacing w:val="3"/>
        </w:rPr>
        <w:t xml:space="preserve"> </w:t>
      </w:r>
      <w:r w:rsidRPr="00B737C7">
        <w:rPr>
          <w:rFonts w:ascii="Verdana" w:hAnsi="Verdana"/>
        </w:rPr>
        <w:t>negli</w:t>
      </w:r>
      <w:r w:rsidRPr="00B737C7">
        <w:rPr>
          <w:rFonts w:ascii="Verdana" w:hAnsi="Verdana"/>
          <w:spacing w:val="6"/>
        </w:rPr>
        <w:t xml:space="preserve"> </w:t>
      </w:r>
      <w:r w:rsidRPr="00B737C7">
        <w:rPr>
          <w:rFonts w:ascii="Verdana" w:hAnsi="Verdana"/>
        </w:rPr>
        <w:t>atti</w:t>
      </w:r>
      <w:r w:rsidRPr="00B737C7">
        <w:rPr>
          <w:rFonts w:ascii="Verdana" w:hAnsi="Verdana"/>
          <w:spacing w:val="4"/>
        </w:rPr>
        <w:t xml:space="preserve"> </w:t>
      </w:r>
      <w:r w:rsidRPr="00B737C7">
        <w:rPr>
          <w:rFonts w:ascii="Verdana" w:hAnsi="Verdana"/>
        </w:rPr>
        <w:t>e</w:t>
      </w:r>
      <w:r w:rsidRPr="00B737C7">
        <w:rPr>
          <w:rFonts w:ascii="Verdana" w:hAnsi="Verdana"/>
          <w:spacing w:val="-1"/>
        </w:rPr>
        <w:t xml:space="preserve"> </w:t>
      </w:r>
      <w:r w:rsidRPr="00B737C7">
        <w:rPr>
          <w:rFonts w:ascii="Verdana" w:hAnsi="Verdana"/>
        </w:rPr>
        <w:t>della</w:t>
      </w:r>
      <w:r w:rsidRPr="00B737C7">
        <w:rPr>
          <w:rFonts w:ascii="Verdana" w:hAnsi="Verdana"/>
          <w:spacing w:val="2"/>
        </w:rPr>
        <w:t xml:space="preserve"> </w:t>
      </w:r>
      <w:r w:rsidRPr="00B737C7">
        <w:rPr>
          <w:rFonts w:ascii="Verdana" w:hAnsi="Verdana"/>
        </w:rPr>
        <w:t>conseguente</w:t>
      </w:r>
      <w:r w:rsidRPr="00B737C7">
        <w:rPr>
          <w:rFonts w:ascii="Verdana" w:hAnsi="Verdana"/>
          <w:spacing w:val="6"/>
        </w:rPr>
        <w:t xml:space="preserve"> </w:t>
      </w:r>
      <w:r w:rsidRPr="00B737C7">
        <w:rPr>
          <w:rFonts w:ascii="Verdana" w:hAnsi="Verdana"/>
        </w:rPr>
        <w:t>decadenza</w:t>
      </w:r>
      <w:r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dei</w:t>
      </w:r>
      <w:r w:rsidRPr="00B737C7">
        <w:rPr>
          <w:rFonts w:ascii="Verdana" w:hAnsi="Verdana"/>
          <w:spacing w:val="-1"/>
        </w:rPr>
        <w:t xml:space="preserve"> </w:t>
      </w:r>
      <w:r w:rsidRPr="00B737C7">
        <w:rPr>
          <w:rFonts w:ascii="Verdana" w:hAnsi="Verdana"/>
        </w:rPr>
        <w:t>benefici</w:t>
      </w:r>
      <w:r w:rsidRPr="00B737C7">
        <w:rPr>
          <w:rFonts w:ascii="Verdana" w:hAnsi="Verdana"/>
          <w:spacing w:val="1"/>
        </w:rPr>
        <w:t xml:space="preserve"> </w:t>
      </w:r>
      <w:r w:rsidRPr="00B737C7">
        <w:rPr>
          <w:rFonts w:ascii="Verdana" w:hAnsi="Verdana"/>
        </w:rPr>
        <w:t>di</w:t>
      </w:r>
      <w:r w:rsidRPr="00B737C7">
        <w:rPr>
          <w:rFonts w:ascii="Verdana" w:hAnsi="Verdana"/>
          <w:spacing w:val="2"/>
        </w:rPr>
        <w:t xml:space="preserve"> </w:t>
      </w:r>
      <w:r w:rsidRPr="00B737C7">
        <w:rPr>
          <w:rFonts w:ascii="Verdana" w:hAnsi="Verdana"/>
        </w:rPr>
        <w:t>cui</w:t>
      </w:r>
      <w:r w:rsidRPr="00B737C7">
        <w:rPr>
          <w:rFonts w:ascii="Verdana" w:hAnsi="Verdana"/>
          <w:spacing w:val="3"/>
        </w:rPr>
        <w:t xml:space="preserve"> </w:t>
      </w:r>
      <w:r w:rsidRPr="00B737C7">
        <w:rPr>
          <w:rFonts w:ascii="Verdana" w:hAnsi="Verdana"/>
        </w:rPr>
        <w:t>agli artt. 75 e</w:t>
      </w:r>
      <w:r w:rsidRPr="00B737C7">
        <w:rPr>
          <w:rFonts w:ascii="Verdana" w:hAnsi="Verdana"/>
          <w:spacing w:val="-3"/>
        </w:rPr>
        <w:t xml:space="preserve"> </w:t>
      </w:r>
      <w:r w:rsidRPr="00B737C7">
        <w:rPr>
          <w:rFonts w:ascii="Verdana" w:hAnsi="Verdana"/>
        </w:rPr>
        <w:t>76 del DPR 445 del 28 dicembre</w:t>
      </w:r>
      <w:r w:rsidRPr="00B737C7">
        <w:rPr>
          <w:rFonts w:ascii="Verdana" w:hAnsi="Verdana"/>
          <w:spacing w:val="-3"/>
        </w:rPr>
        <w:t xml:space="preserve"> </w:t>
      </w:r>
      <w:r w:rsidRPr="00B737C7">
        <w:rPr>
          <w:rFonts w:ascii="Verdana" w:hAnsi="Verdana"/>
        </w:rPr>
        <w:t>2000,</w:t>
      </w:r>
    </w:p>
    <w:p w14:paraId="008422D8" w14:textId="77777777" w:rsidR="007E6437" w:rsidRPr="00B737C7" w:rsidRDefault="007E6437" w:rsidP="007E6437">
      <w:pPr>
        <w:pStyle w:val="Corpotesto"/>
        <w:spacing w:before="1"/>
        <w:rPr>
          <w:rFonts w:ascii="Verdana" w:hAnsi="Verdana"/>
          <w:b/>
          <w:sz w:val="21"/>
        </w:rPr>
      </w:pPr>
    </w:p>
    <w:p w14:paraId="5BBB2ECF" w14:textId="77777777" w:rsidR="0031520E" w:rsidRPr="00B737C7" w:rsidRDefault="0031520E" w:rsidP="0031520E">
      <w:pPr>
        <w:pStyle w:val="Titolo1"/>
        <w:spacing w:before="210"/>
        <w:ind w:right="1073"/>
        <w:jc w:val="center"/>
        <w:rPr>
          <w:rFonts w:ascii="Verdana" w:hAnsi="Verdana"/>
        </w:rPr>
      </w:pPr>
      <w:r w:rsidRPr="00B737C7">
        <w:rPr>
          <w:rFonts w:ascii="Verdana" w:hAnsi="Verdana"/>
        </w:rPr>
        <w:t>SI IMPEGNA</w:t>
      </w:r>
    </w:p>
    <w:p w14:paraId="36FF90FE" w14:textId="77777777" w:rsidR="0031520E" w:rsidRPr="00B737C7" w:rsidRDefault="0031520E" w:rsidP="0031520E">
      <w:pPr>
        <w:pStyle w:val="Corpotesto"/>
        <w:spacing w:before="1"/>
        <w:rPr>
          <w:rFonts w:ascii="Verdana" w:hAnsi="Verdana"/>
          <w:b/>
          <w:sz w:val="21"/>
        </w:rPr>
      </w:pPr>
    </w:p>
    <w:p w14:paraId="16E7280A" w14:textId="1A4C6AB7" w:rsidR="007E6437" w:rsidRPr="00B737C7" w:rsidRDefault="0031520E" w:rsidP="0031520E">
      <w:pPr>
        <w:pStyle w:val="Paragrafoelenco"/>
        <w:numPr>
          <w:ilvl w:val="0"/>
          <w:numId w:val="1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line="360" w:lineRule="auto"/>
        <w:ind w:left="567" w:hanging="393"/>
        <w:jc w:val="both"/>
        <w:rPr>
          <w:rFonts w:ascii="Verdana" w:hAnsi="Verdana"/>
          <w:sz w:val="24"/>
          <w:szCs w:val="24"/>
        </w:rPr>
      </w:pPr>
      <w:r w:rsidRPr="00B737C7">
        <w:rPr>
          <w:rFonts w:ascii="Verdana" w:hAnsi="Verdana"/>
          <w:sz w:val="24"/>
          <w:szCs w:val="24"/>
        </w:rPr>
        <w:t>in</w:t>
      </w:r>
      <w:r w:rsidRPr="00B737C7">
        <w:rPr>
          <w:rFonts w:ascii="Verdana" w:hAnsi="Verdana"/>
          <w:spacing w:val="4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caso</w:t>
      </w:r>
      <w:r w:rsidRPr="00B737C7">
        <w:rPr>
          <w:rFonts w:ascii="Verdana" w:hAnsi="Verdana"/>
          <w:spacing w:val="4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di</w:t>
      </w:r>
      <w:r w:rsidRPr="00B737C7">
        <w:rPr>
          <w:rFonts w:ascii="Verdana" w:hAnsi="Verdana"/>
          <w:spacing w:val="7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ammissione</w:t>
      </w:r>
      <w:r w:rsidRPr="00B737C7">
        <w:rPr>
          <w:rFonts w:ascii="Verdana" w:hAnsi="Verdana"/>
          <w:spacing w:val="2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al</w:t>
      </w:r>
      <w:r w:rsidRPr="00B737C7">
        <w:rPr>
          <w:rFonts w:ascii="Verdana" w:hAnsi="Verdana"/>
          <w:spacing w:val="2"/>
          <w:sz w:val="24"/>
          <w:szCs w:val="24"/>
        </w:rPr>
        <w:t xml:space="preserve"> </w:t>
      </w:r>
      <w:r w:rsidR="00F67FC6" w:rsidRPr="00B737C7">
        <w:rPr>
          <w:rFonts w:ascii="Verdana" w:hAnsi="Verdana"/>
          <w:sz w:val="24"/>
          <w:szCs w:val="24"/>
        </w:rPr>
        <w:t xml:space="preserve">contributo pubblico per </w:t>
      </w:r>
      <w:r w:rsidRPr="00B737C7">
        <w:rPr>
          <w:rFonts w:ascii="Verdana" w:hAnsi="Verdana"/>
          <w:sz w:val="24"/>
          <w:szCs w:val="24"/>
        </w:rPr>
        <w:t>la</w:t>
      </w:r>
      <w:r w:rsidR="004706A3" w:rsidRPr="00B737C7">
        <w:rPr>
          <w:rFonts w:ascii="Verdana" w:hAnsi="Verdana"/>
          <w:sz w:val="24"/>
          <w:szCs w:val="24"/>
        </w:rPr>
        <w:t xml:space="preserve"> </w:t>
      </w:r>
      <w:r w:rsidR="007E6437" w:rsidRPr="00B737C7">
        <w:rPr>
          <w:rFonts w:ascii="Verdana" w:hAnsi="Verdana"/>
          <w:sz w:val="24"/>
          <w:szCs w:val="24"/>
        </w:rPr>
        <w:t>proposta</w:t>
      </w:r>
      <w:r w:rsidR="004706A3" w:rsidRPr="00B737C7">
        <w:rPr>
          <w:rFonts w:ascii="Verdana" w:hAnsi="Verdana"/>
          <w:sz w:val="24"/>
          <w:szCs w:val="24"/>
        </w:rPr>
        <w:t xml:space="preserve"> </w:t>
      </w:r>
      <w:r w:rsidR="007E6437" w:rsidRPr="00B737C7">
        <w:rPr>
          <w:rFonts w:ascii="Verdana" w:hAnsi="Verdana"/>
          <w:sz w:val="24"/>
          <w:szCs w:val="24"/>
        </w:rPr>
        <w:t>progettuale</w:t>
      </w:r>
      <w:r w:rsidR="004706A3" w:rsidRPr="00B737C7">
        <w:rPr>
          <w:rFonts w:ascii="Verdana" w:hAnsi="Verdana"/>
          <w:sz w:val="24"/>
          <w:szCs w:val="24"/>
        </w:rPr>
        <w:t xml:space="preserve"> </w:t>
      </w:r>
      <w:r w:rsidR="007E6437" w:rsidRPr="00B737C7">
        <w:rPr>
          <w:rFonts w:ascii="Verdana" w:hAnsi="Verdana"/>
          <w:sz w:val="24"/>
          <w:szCs w:val="24"/>
        </w:rPr>
        <w:t>dal</w:t>
      </w:r>
      <w:r w:rsidR="004706A3" w:rsidRPr="00B737C7">
        <w:rPr>
          <w:rFonts w:ascii="Verdana" w:hAnsi="Verdana"/>
          <w:sz w:val="24"/>
          <w:szCs w:val="24"/>
        </w:rPr>
        <w:t xml:space="preserve"> </w:t>
      </w:r>
      <w:r w:rsidR="007E6437" w:rsidRPr="00B737C7">
        <w:rPr>
          <w:rFonts w:ascii="Verdana" w:hAnsi="Verdana"/>
          <w:sz w:val="24"/>
          <w:szCs w:val="24"/>
        </w:rPr>
        <w:t>titolo</w:t>
      </w:r>
      <w:r w:rsidR="004706A3" w:rsidRPr="00B737C7">
        <w:rPr>
          <w:rFonts w:ascii="Verdana" w:hAnsi="Verdana"/>
          <w:sz w:val="24"/>
          <w:szCs w:val="24"/>
        </w:rPr>
        <w:t xml:space="preserve"> ___________</w:t>
      </w:r>
      <w:r w:rsidR="00E953CC" w:rsidRPr="00B737C7">
        <w:rPr>
          <w:rFonts w:ascii="Verdana" w:hAnsi="Verdana"/>
          <w:sz w:val="24"/>
          <w:szCs w:val="24"/>
        </w:rPr>
        <w:t>_</w:t>
      </w:r>
      <w:r w:rsidR="004706A3" w:rsidRPr="00B737C7">
        <w:rPr>
          <w:rFonts w:ascii="Verdana" w:hAnsi="Verdana"/>
          <w:sz w:val="24"/>
          <w:szCs w:val="24"/>
        </w:rPr>
        <w:t>______</w:t>
      </w:r>
      <w:r w:rsidRPr="00B737C7">
        <w:rPr>
          <w:rFonts w:ascii="Verdana" w:hAnsi="Verdana"/>
          <w:sz w:val="24"/>
          <w:szCs w:val="24"/>
        </w:rPr>
        <w:t>_______________,</w:t>
      </w:r>
      <w:r w:rsidRPr="00B737C7">
        <w:rPr>
          <w:rFonts w:ascii="Verdana" w:hAnsi="Verdana"/>
          <w:spacing w:val="4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a</w:t>
      </w:r>
      <w:r w:rsidRPr="00B737C7">
        <w:rPr>
          <w:rFonts w:ascii="Verdana" w:hAnsi="Verdana"/>
          <w:spacing w:val="4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costituire</w:t>
      </w:r>
      <w:r w:rsidRPr="00B737C7">
        <w:rPr>
          <w:rFonts w:ascii="Verdana" w:hAnsi="Verdana"/>
          <w:spacing w:val="2"/>
          <w:sz w:val="24"/>
          <w:szCs w:val="24"/>
        </w:rPr>
        <w:t xml:space="preserve"> </w:t>
      </w:r>
      <w:r w:rsidRPr="00B737C7">
        <w:rPr>
          <w:rFonts w:ascii="Verdana" w:hAnsi="Verdana"/>
          <w:sz w:val="24"/>
          <w:szCs w:val="24"/>
        </w:rPr>
        <w:t>associazione temporanea di scopo (ATS) in qualità di Ente Capofila</w:t>
      </w:r>
      <w:r w:rsidR="00F02760">
        <w:rPr>
          <w:rFonts w:ascii="Verdana" w:hAnsi="Verdana"/>
          <w:sz w:val="24"/>
          <w:szCs w:val="24"/>
        </w:rPr>
        <w:t xml:space="preserve"> </w:t>
      </w:r>
      <w:r w:rsidR="00BC2BF2">
        <w:rPr>
          <w:rFonts w:ascii="Verdana" w:hAnsi="Verdana"/>
          <w:sz w:val="24"/>
          <w:szCs w:val="24"/>
        </w:rPr>
        <w:t>mandatario</w:t>
      </w:r>
      <w:r w:rsidRPr="00B737C7">
        <w:rPr>
          <w:rFonts w:ascii="Verdana" w:hAnsi="Verdana"/>
          <w:sz w:val="24"/>
          <w:szCs w:val="24"/>
        </w:rPr>
        <w:t xml:space="preserve"> </w:t>
      </w:r>
      <w:r w:rsidR="003E1DA3" w:rsidRPr="00B737C7">
        <w:rPr>
          <w:rFonts w:ascii="Verdana" w:hAnsi="Verdana"/>
          <w:sz w:val="24"/>
          <w:szCs w:val="24"/>
        </w:rPr>
        <w:t>con</w:t>
      </w:r>
      <w:r w:rsidR="00990D49" w:rsidRPr="00B737C7">
        <w:rPr>
          <w:rFonts w:ascii="Verdana" w:hAnsi="Verdana"/>
          <w:sz w:val="24"/>
          <w:szCs w:val="24"/>
        </w:rPr>
        <w:t xml:space="preserve"> </w:t>
      </w:r>
      <w:r w:rsidR="00805E06" w:rsidRPr="00B737C7">
        <w:rPr>
          <w:rFonts w:ascii="Verdana" w:hAnsi="Verdana"/>
          <w:sz w:val="24"/>
          <w:szCs w:val="24"/>
        </w:rPr>
        <w:t>i</w:t>
      </w:r>
      <w:r w:rsidR="00D8105F" w:rsidRPr="00B737C7">
        <w:rPr>
          <w:rFonts w:ascii="Verdana" w:hAnsi="Verdana"/>
          <w:sz w:val="24"/>
          <w:szCs w:val="24"/>
        </w:rPr>
        <w:t xml:space="preserve"> </w:t>
      </w:r>
      <w:r w:rsidR="00990D49" w:rsidRPr="00B737C7">
        <w:rPr>
          <w:rFonts w:ascii="Verdana" w:hAnsi="Verdana"/>
          <w:sz w:val="24"/>
          <w:szCs w:val="24"/>
        </w:rPr>
        <w:t xml:space="preserve">seguenti </w:t>
      </w:r>
      <w:r w:rsidR="00F1209B" w:rsidRPr="00B737C7">
        <w:rPr>
          <w:rFonts w:ascii="Verdana" w:hAnsi="Verdana"/>
          <w:sz w:val="24"/>
          <w:szCs w:val="24"/>
        </w:rPr>
        <w:t xml:space="preserve">Enti del Terzo Settore </w:t>
      </w:r>
      <w:r w:rsidR="00F40F42" w:rsidRPr="00B737C7">
        <w:rPr>
          <w:rFonts w:ascii="Verdana" w:hAnsi="Verdana"/>
          <w:sz w:val="24"/>
          <w:szCs w:val="24"/>
        </w:rPr>
        <w:t>(</w:t>
      </w:r>
      <w:r w:rsidR="00F40F42" w:rsidRPr="00B737C7">
        <w:rPr>
          <w:rFonts w:ascii="Verdana" w:hAnsi="Verdana"/>
          <w:i/>
          <w:iCs/>
          <w:sz w:val="24"/>
          <w:szCs w:val="24"/>
        </w:rPr>
        <w:t xml:space="preserve">aggiungere tante righe quanti sono i </w:t>
      </w:r>
      <w:r w:rsidR="00F02760">
        <w:rPr>
          <w:rFonts w:ascii="Verdana" w:hAnsi="Verdana"/>
          <w:i/>
          <w:iCs/>
          <w:sz w:val="24"/>
          <w:szCs w:val="24"/>
        </w:rPr>
        <w:t>componenti mandanti d’</w:t>
      </w:r>
      <w:proofErr w:type="spellStart"/>
      <w:r w:rsidR="00F02760">
        <w:rPr>
          <w:rFonts w:ascii="Verdana" w:hAnsi="Verdana"/>
          <w:i/>
          <w:iCs/>
          <w:sz w:val="24"/>
          <w:szCs w:val="24"/>
        </w:rPr>
        <w:t>ll'ETS</w:t>
      </w:r>
      <w:proofErr w:type="spellEnd"/>
      <w:r w:rsidR="00F40F42" w:rsidRPr="00B737C7">
        <w:rPr>
          <w:rFonts w:ascii="Verdana" w:hAnsi="Verdana"/>
          <w:sz w:val="24"/>
          <w:szCs w:val="24"/>
        </w:rPr>
        <w:t>)</w:t>
      </w:r>
      <w:r w:rsidR="00475E23" w:rsidRPr="00B737C7">
        <w:rPr>
          <w:rFonts w:ascii="Verdana" w:hAnsi="Verdana"/>
          <w:sz w:val="24"/>
          <w:szCs w:val="24"/>
        </w:rPr>
        <w:t>:</w:t>
      </w:r>
    </w:p>
    <w:tbl>
      <w:tblPr>
        <w:tblStyle w:val="Grigliatabella"/>
        <w:tblpPr w:leftFromText="141" w:rightFromText="141" w:vertAnchor="text" w:horzAnchor="margin" w:tblpXSpec="center" w:tblpY="292"/>
        <w:tblW w:w="0" w:type="auto"/>
        <w:tblLook w:val="04A0" w:firstRow="1" w:lastRow="0" w:firstColumn="1" w:lastColumn="0" w:noHBand="0" w:noVBand="1"/>
      </w:tblPr>
      <w:tblGrid>
        <w:gridCol w:w="4561"/>
        <w:gridCol w:w="1896"/>
      </w:tblGrid>
      <w:tr w:rsidR="00BC2BF2" w:rsidRPr="00B737C7" w14:paraId="7E2D59D5" w14:textId="77777777" w:rsidTr="00BC2BF2">
        <w:trPr>
          <w:trHeight w:val="318"/>
        </w:trPr>
        <w:tc>
          <w:tcPr>
            <w:tcW w:w="4561" w:type="dxa"/>
            <w:vAlign w:val="center"/>
          </w:tcPr>
          <w:p w14:paraId="740C36D2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Denominazione Ente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mandante</w:t>
            </w:r>
          </w:p>
        </w:tc>
        <w:tc>
          <w:tcPr>
            <w:tcW w:w="1896" w:type="dxa"/>
          </w:tcPr>
          <w:p w14:paraId="13A00B55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Indicare se OdV, APS o Fondazione del Terzo Settore</w:t>
            </w:r>
          </w:p>
        </w:tc>
      </w:tr>
      <w:tr w:rsidR="00BC2BF2" w:rsidRPr="00B737C7" w14:paraId="22C953A6" w14:textId="77777777" w:rsidTr="00BC2BF2">
        <w:trPr>
          <w:trHeight w:val="340"/>
        </w:trPr>
        <w:tc>
          <w:tcPr>
            <w:tcW w:w="4561" w:type="dxa"/>
            <w:vAlign w:val="center"/>
          </w:tcPr>
          <w:p w14:paraId="2CDC41C8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96" w:type="dxa"/>
          </w:tcPr>
          <w:p w14:paraId="18D463CF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BC2BF2" w:rsidRPr="00B737C7" w14:paraId="537F03B4" w14:textId="77777777" w:rsidTr="00BC2BF2">
        <w:trPr>
          <w:trHeight w:val="340"/>
        </w:trPr>
        <w:tc>
          <w:tcPr>
            <w:tcW w:w="4561" w:type="dxa"/>
            <w:vAlign w:val="center"/>
          </w:tcPr>
          <w:p w14:paraId="209AC174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96" w:type="dxa"/>
          </w:tcPr>
          <w:p w14:paraId="6BFC30D1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BC2BF2" w:rsidRPr="00B737C7" w14:paraId="57FA04B5" w14:textId="77777777" w:rsidTr="00BC2BF2">
        <w:trPr>
          <w:trHeight w:val="340"/>
        </w:trPr>
        <w:tc>
          <w:tcPr>
            <w:tcW w:w="4561" w:type="dxa"/>
            <w:vAlign w:val="center"/>
          </w:tcPr>
          <w:p w14:paraId="4ABDE390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96" w:type="dxa"/>
          </w:tcPr>
          <w:p w14:paraId="71CFD69D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BC2BF2" w:rsidRPr="00B737C7" w14:paraId="0ED97B18" w14:textId="77777777" w:rsidTr="00BC2BF2">
        <w:trPr>
          <w:trHeight w:val="340"/>
        </w:trPr>
        <w:tc>
          <w:tcPr>
            <w:tcW w:w="4561" w:type="dxa"/>
            <w:vAlign w:val="center"/>
          </w:tcPr>
          <w:p w14:paraId="2D936607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96" w:type="dxa"/>
          </w:tcPr>
          <w:p w14:paraId="0ABDDEF5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BC2BF2" w:rsidRPr="00B737C7" w14:paraId="1CAAD9A5" w14:textId="77777777" w:rsidTr="00BC2BF2">
        <w:trPr>
          <w:trHeight w:val="340"/>
        </w:trPr>
        <w:tc>
          <w:tcPr>
            <w:tcW w:w="4561" w:type="dxa"/>
            <w:vAlign w:val="center"/>
          </w:tcPr>
          <w:p w14:paraId="4853F786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96" w:type="dxa"/>
          </w:tcPr>
          <w:p w14:paraId="584BA52C" w14:textId="77777777" w:rsidR="00BC2BF2" w:rsidRPr="00B737C7" w:rsidRDefault="00BC2BF2" w:rsidP="00BC2BF2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0FCDD52" w14:textId="77777777" w:rsidR="00E534DA" w:rsidRPr="00B737C7" w:rsidRDefault="00E534DA" w:rsidP="00E534DA">
      <w:pPr>
        <w:pStyle w:val="Paragrafoelenco"/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line="360" w:lineRule="auto"/>
        <w:ind w:left="567" w:firstLine="0"/>
        <w:jc w:val="both"/>
        <w:rPr>
          <w:rFonts w:ascii="Verdana" w:hAnsi="Verdana"/>
          <w:sz w:val="24"/>
          <w:szCs w:val="24"/>
        </w:rPr>
      </w:pPr>
    </w:p>
    <w:p w14:paraId="00C3DB16" w14:textId="77777777" w:rsidR="009E5A6E" w:rsidRPr="00B737C7" w:rsidRDefault="009E5A6E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2EABCA39" w14:textId="77777777" w:rsidR="00E534DA" w:rsidRPr="00B737C7" w:rsidRDefault="00E534DA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21677EDD" w14:textId="77777777" w:rsidR="00BC2BF2" w:rsidRDefault="00BC2BF2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6C8D0077" w14:textId="77777777" w:rsidR="00BC2BF2" w:rsidRDefault="00BC2BF2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5B7BC251" w14:textId="77777777" w:rsidR="00BC2BF2" w:rsidRDefault="00BC2BF2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196EB9C2" w14:textId="77777777" w:rsidR="00BC2BF2" w:rsidRDefault="00BC2BF2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506A4D6F" w14:textId="35DA795D" w:rsidR="0031520E" w:rsidRPr="00B737C7" w:rsidRDefault="0031520E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  <w:r w:rsidRPr="00B737C7">
        <w:rPr>
          <w:rFonts w:ascii="Verdana" w:hAnsi="Verdana"/>
          <w:b/>
          <w:bCs/>
          <w:sz w:val="24"/>
        </w:rPr>
        <w:lastRenderedPageBreak/>
        <w:t>DICHIARA, inoltre</w:t>
      </w:r>
    </w:p>
    <w:p w14:paraId="3CF7C73F" w14:textId="4D98CA6B" w:rsidR="00805E06" w:rsidRPr="00B737C7" w:rsidRDefault="0031520E" w:rsidP="009E5A6E">
      <w:pPr>
        <w:pStyle w:val="Titolo1"/>
        <w:numPr>
          <w:ilvl w:val="0"/>
          <w:numId w:val="1"/>
        </w:numPr>
        <w:tabs>
          <w:tab w:val="left" w:pos="396"/>
        </w:tabs>
        <w:spacing w:before="240" w:after="240" w:line="276" w:lineRule="auto"/>
        <w:ind w:right="-1"/>
        <w:jc w:val="both"/>
        <w:rPr>
          <w:rFonts w:ascii="Verdana" w:hAnsi="Verdana"/>
          <w:b w:val="0"/>
          <w:bCs w:val="0"/>
        </w:rPr>
      </w:pPr>
      <w:r w:rsidRPr="00B737C7">
        <w:rPr>
          <w:rFonts w:ascii="Verdana" w:hAnsi="Verdana"/>
          <w:b w:val="0"/>
          <w:bCs w:val="0"/>
        </w:rPr>
        <w:t xml:space="preserve"> </w:t>
      </w:r>
      <w:r w:rsidR="0019225A" w:rsidRPr="00B737C7">
        <w:rPr>
          <w:rFonts w:ascii="Verdana" w:hAnsi="Verdana"/>
          <w:b w:val="0"/>
          <w:bCs w:val="0"/>
        </w:rPr>
        <w:t xml:space="preserve">che ciascun </w:t>
      </w:r>
      <w:r w:rsidR="00F1209B" w:rsidRPr="00B737C7">
        <w:rPr>
          <w:rFonts w:ascii="Verdana" w:hAnsi="Verdana"/>
          <w:b w:val="0"/>
          <w:bCs w:val="0"/>
        </w:rPr>
        <w:t xml:space="preserve">ente in elenco, in qualità di componente della costituenda ATS </w:t>
      </w:r>
      <w:r w:rsidR="0019225A" w:rsidRPr="00B737C7">
        <w:rPr>
          <w:rFonts w:ascii="Verdana" w:hAnsi="Verdana"/>
          <w:b w:val="0"/>
          <w:bCs w:val="0"/>
        </w:rPr>
        <w:t>condivide</w:t>
      </w:r>
      <w:r w:rsidR="007E6437" w:rsidRPr="00B737C7">
        <w:rPr>
          <w:rFonts w:ascii="Verdana" w:hAnsi="Verdana"/>
          <w:b w:val="0"/>
          <w:bCs w:val="0"/>
        </w:rPr>
        <w:t xml:space="preserve"> i contenuti della </w:t>
      </w:r>
      <w:r w:rsidR="00E953CC" w:rsidRPr="00B737C7">
        <w:rPr>
          <w:rFonts w:ascii="Verdana" w:hAnsi="Verdana"/>
          <w:b w:val="0"/>
          <w:bCs w:val="0"/>
        </w:rPr>
        <w:t>proposta progettuale</w:t>
      </w:r>
      <w:r w:rsidR="007E6437" w:rsidRPr="00B737C7">
        <w:rPr>
          <w:rFonts w:ascii="Verdana" w:hAnsi="Verdana"/>
          <w:b w:val="0"/>
          <w:bCs w:val="0"/>
        </w:rPr>
        <w:t xml:space="preserve"> e</w:t>
      </w:r>
      <w:r w:rsidR="0019225A" w:rsidRPr="00B737C7">
        <w:rPr>
          <w:rFonts w:ascii="Verdana" w:hAnsi="Verdana"/>
          <w:b w:val="0"/>
          <w:bCs w:val="0"/>
        </w:rPr>
        <w:t xml:space="preserve">d assume </w:t>
      </w:r>
      <w:r w:rsidR="007E6437" w:rsidRPr="00B737C7">
        <w:rPr>
          <w:rFonts w:ascii="Verdana" w:hAnsi="Verdana"/>
          <w:b w:val="0"/>
          <w:bCs w:val="0"/>
        </w:rPr>
        <w:t xml:space="preserve">compiti e ruoli, quali stabiliti nella </w:t>
      </w:r>
      <w:r w:rsidR="00CB2399" w:rsidRPr="00B737C7">
        <w:rPr>
          <w:rFonts w:ascii="Verdana" w:hAnsi="Verdana"/>
          <w:b w:val="0"/>
          <w:bCs w:val="0"/>
        </w:rPr>
        <w:t>scheda progetto</w:t>
      </w:r>
      <w:r w:rsidR="00BC2BF2">
        <w:rPr>
          <w:rFonts w:ascii="Verdana" w:hAnsi="Verdana"/>
          <w:b w:val="0"/>
          <w:bCs w:val="0"/>
        </w:rPr>
        <w:t>.</w:t>
      </w:r>
    </w:p>
    <w:p w14:paraId="4BF9B7AF" w14:textId="324C4F7B" w:rsidR="000E6C79" w:rsidRPr="00B737C7" w:rsidRDefault="0031520E" w:rsidP="00E534DA">
      <w:pPr>
        <w:jc w:val="both"/>
        <w:rPr>
          <w:rFonts w:ascii="Verdana" w:hAnsi="Verdana"/>
          <w:sz w:val="24"/>
          <w:szCs w:val="24"/>
        </w:rPr>
      </w:pPr>
      <w:r w:rsidRPr="00B737C7">
        <w:rPr>
          <w:rFonts w:ascii="Verdana" w:hAnsi="Verdana"/>
          <w:sz w:val="24"/>
          <w:szCs w:val="24"/>
        </w:rPr>
        <w:t>S</w:t>
      </w:r>
      <w:r w:rsidR="000E6C79" w:rsidRPr="00B737C7">
        <w:rPr>
          <w:rFonts w:ascii="Verdana" w:hAnsi="Verdana"/>
          <w:sz w:val="24"/>
          <w:szCs w:val="24"/>
        </w:rPr>
        <w:t xml:space="preserve">i allegano di seguito </w:t>
      </w:r>
      <w:r w:rsidRPr="00B737C7">
        <w:rPr>
          <w:rFonts w:ascii="Verdana" w:hAnsi="Verdana"/>
          <w:sz w:val="24"/>
          <w:szCs w:val="24"/>
        </w:rPr>
        <w:t xml:space="preserve">le adesioni degli </w:t>
      </w:r>
      <w:r w:rsidR="00F1209B" w:rsidRPr="00B737C7">
        <w:rPr>
          <w:rFonts w:ascii="Verdana" w:hAnsi="Verdana"/>
          <w:sz w:val="24"/>
          <w:szCs w:val="24"/>
        </w:rPr>
        <w:t>enti sopra elencati alla costituenda ATS di cui alla p</w:t>
      </w:r>
      <w:r w:rsidRPr="00B737C7">
        <w:rPr>
          <w:rFonts w:ascii="Verdana" w:hAnsi="Verdana"/>
          <w:sz w:val="24"/>
          <w:szCs w:val="24"/>
        </w:rPr>
        <w:t>r</w:t>
      </w:r>
      <w:r w:rsidR="00F1209B" w:rsidRPr="00B737C7">
        <w:rPr>
          <w:rFonts w:ascii="Verdana" w:hAnsi="Verdana"/>
          <w:sz w:val="24"/>
          <w:szCs w:val="24"/>
        </w:rPr>
        <w:t>esente dichiarazione</w:t>
      </w:r>
      <w:r w:rsidR="000E6C79" w:rsidRPr="00B737C7">
        <w:rPr>
          <w:rFonts w:ascii="Verdana" w:hAnsi="Verdana"/>
          <w:sz w:val="24"/>
          <w:szCs w:val="24"/>
        </w:rPr>
        <w:t>, sottoscritte dai rispettivi rappresentanti legali</w:t>
      </w:r>
      <w:r w:rsidRPr="00B737C7">
        <w:rPr>
          <w:rFonts w:ascii="Verdana" w:hAnsi="Verdana"/>
          <w:sz w:val="24"/>
          <w:szCs w:val="24"/>
        </w:rPr>
        <w:t>.</w:t>
      </w:r>
    </w:p>
    <w:p w14:paraId="5CCB8F2D" w14:textId="77777777" w:rsidR="00E534DA" w:rsidRPr="00B737C7" w:rsidRDefault="00E534DA" w:rsidP="00E534DA">
      <w:pPr>
        <w:jc w:val="both"/>
        <w:rPr>
          <w:rFonts w:ascii="Verdana" w:hAnsi="Verdana"/>
          <w:sz w:val="24"/>
          <w:szCs w:val="24"/>
        </w:rPr>
      </w:pPr>
    </w:p>
    <w:p w14:paraId="30DD6E74" w14:textId="77777777" w:rsidR="00E534DA" w:rsidRPr="00B737C7" w:rsidRDefault="00E534DA" w:rsidP="00E534DA">
      <w:pPr>
        <w:jc w:val="both"/>
        <w:rPr>
          <w:rFonts w:ascii="Verdana" w:hAnsi="Verdana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49"/>
        <w:tblW w:w="9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36"/>
      </w:tblGrid>
      <w:tr w:rsidR="00CB0E45" w:rsidRPr="00B737C7" w14:paraId="065BC101" w14:textId="77777777" w:rsidTr="002F2B1B">
        <w:trPr>
          <w:trHeight w:val="1385"/>
        </w:trPr>
        <w:tc>
          <w:tcPr>
            <w:tcW w:w="3828" w:type="dxa"/>
          </w:tcPr>
          <w:p w14:paraId="53CCC2E1" w14:textId="77777777" w:rsidR="00CB0E45" w:rsidRPr="00B737C7" w:rsidRDefault="00CB0E45" w:rsidP="002F2B1B">
            <w:pPr>
              <w:pStyle w:val="Corpotesto"/>
              <w:tabs>
                <w:tab w:val="left" w:pos="7088"/>
              </w:tabs>
              <w:ind w:left="1440" w:hanging="369"/>
              <w:jc w:val="center"/>
              <w:rPr>
                <w:rFonts w:ascii="Verdana" w:hAnsi="Verdana"/>
              </w:rPr>
            </w:pPr>
          </w:p>
          <w:p w14:paraId="1C5DBE3D" w14:textId="19B737FC" w:rsidR="00CB0E45" w:rsidRPr="00B737C7" w:rsidRDefault="00CB0E45" w:rsidP="002F2B1B">
            <w:pPr>
              <w:pStyle w:val="Corpotesto"/>
              <w:ind w:left="1440" w:hanging="369"/>
              <w:jc w:val="center"/>
              <w:rPr>
                <w:rFonts w:ascii="Verdana" w:hAnsi="Verdana"/>
              </w:rPr>
            </w:pPr>
          </w:p>
        </w:tc>
        <w:tc>
          <w:tcPr>
            <w:tcW w:w="5936" w:type="dxa"/>
          </w:tcPr>
          <w:p w14:paraId="5357E6ED" w14:textId="77777777" w:rsidR="00CB0E45" w:rsidRPr="00B737C7" w:rsidRDefault="00CB0E45" w:rsidP="002F2B1B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</w:p>
          <w:p w14:paraId="6E42F7D9" w14:textId="31908040" w:rsidR="00CB0E45" w:rsidRPr="00B737C7" w:rsidRDefault="00CB0E45" w:rsidP="002F2B1B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B737C7">
              <w:rPr>
                <w:rFonts w:ascii="Verdana" w:hAnsi="Verdana"/>
              </w:rPr>
              <w:t>Il</w:t>
            </w:r>
            <w:r w:rsidRPr="00B737C7">
              <w:rPr>
                <w:rFonts w:ascii="Verdana" w:hAnsi="Verdana"/>
                <w:spacing w:val="-1"/>
              </w:rPr>
              <w:t xml:space="preserve"> </w:t>
            </w:r>
            <w:r w:rsidRPr="00B737C7">
              <w:rPr>
                <w:rFonts w:ascii="Verdana" w:hAnsi="Verdana"/>
              </w:rPr>
              <w:t>Legale Rappresentante dell’</w:t>
            </w:r>
            <w:r w:rsidR="00D07DC8" w:rsidRPr="00B737C7">
              <w:rPr>
                <w:rFonts w:ascii="Verdana" w:hAnsi="Verdana"/>
              </w:rPr>
              <w:t>E</w:t>
            </w:r>
            <w:r w:rsidRPr="00B737C7">
              <w:rPr>
                <w:rFonts w:ascii="Verdana" w:hAnsi="Verdana"/>
              </w:rPr>
              <w:t xml:space="preserve">nte </w:t>
            </w:r>
            <w:r w:rsidR="00F45B2A" w:rsidRPr="00B737C7">
              <w:rPr>
                <w:rFonts w:ascii="Verdana" w:hAnsi="Verdana"/>
              </w:rPr>
              <w:t>C</w:t>
            </w:r>
            <w:r w:rsidRPr="00B737C7">
              <w:rPr>
                <w:rFonts w:ascii="Verdana" w:hAnsi="Verdana"/>
              </w:rPr>
              <w:t>apofila</w:t>
            </w:r>
          </w:p>
          <w:p w14:paraId="1A2B334D" w14:textId="77777777" w:rsidR="00CB0E45" w:rsidRPr="00B737C7" w:rsidRDefault="00CB0E45" w:rsidP="002F2B1B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B737C7">
              <w:rPr>
                <w:rFonts w:ascii="Verdana" w:hAnsi="Verdana"/>
              </w:rPr>
              <w:t>(</w:t>
            </w:r>
            <w:r w:rsidRPr="00B737C7">
              <w:rPr>
                <w:rFonts w:ascii="Verdana" w:hAnsi="Verdana"/>
                <w:u w:val="single"/>
              </w:rPr>
              <w:t>firmato digitalmente</w:t>
            </w:r>
            <w:r w:rsidRPr="00B737C7">
              <w:rPr>
                <w:rFonts w:ascii="Verdana" w:hAnsi="Verdana"/>
              </w:rPr>
              <w:t>)</w:t>
            </w:r>
          </w:p>
        </w:tc>
      </w:tr>
    </w:tbl>
    <w:p w14:paraId="10D6D255" w14:textId="77777777" w:rsidR="00CB0E45" w:rsidRPr="00B737C7" w:rsidRDefault="00CB0E45" w:rsidP="0031520E">
      <w:pPr>
        <w:pStyle w:val="Titolo1"/>
        <w:spacing w:before="210" w:after="240" w:line="360" w:lineRule="auto"/>
        <w:ind w:left="-140"/>
        <w:jc w:val="both"/>
        <w:rPr>
          <w:rFonts w:ascii="Verdana" w:hAnsi="Verdana"/>
          <w:b w:val="0"/>
          <w:bCs w:val="0"/>
        </w:rPr>
      </w:pPr>
    </w:p>
    <w:p w14:paraId="384896C5" w14:textId="77777777" w:rsidR="00CB0E45" w:rsidRPr="00B737C7" w:rsidRDefault="00CB0E45" w:rsidP="0031520E">
      <w:pPr>
        <w:pStyle w:val="Titolo1"/>
        <w:spacing w:before="210" w:after="240" w:line="360" w:lineRule="auto"/>
        <w:ind w:left="-140"/>
        <w:jc w:val="both"/>
        <w:rPr>
          <w:rFonts w:ascii="Verdana" w:hAnsi="Verdana"/>
          <w:b w:val="0"/>
          <w:bCs w:val="0"/>
        </w:rPr>
      </w:pPr>
    </w:p>
    <w:p w14:paraId="6FBE8D5C" w14:textId="77777777" w:rsidR="000E6C79" w:rsidRPr="00B737C7" w:rsidRDefault="000E6C79" w:rsidP="000E6C79">
      <w:pPr>
        <w:widowControl/>
        <w:autoSpaceDE/>
        <w:autoSpaceDN/>
        <w:spacing w:before="120" w:after="120" w:line="276" w:lineRule="auto"/>
        <w:jc w:val="both"/>
        <w:rPr>
          <w:rFonts w:ascii="Verdana" w:hAnsi="Verdana"/>
          <w:sz w:val="24"/>
          <w:szCs w:val="24"/>
        </w:rPr>
        <w:sectPr w:rsidR="000E6C79" w:rsidRPr="00B737C7" w:rsidSect="0020557F">
          <w:footerReference w:type="default" r:id="rId11"/>
          <w:headerReference w:type="first" r:id="rId12"/>
          <w:pgSz w:w="11906" w:h="16838"/>
          <w:pgMar w:top="1417" w:right="1134" w:bottom="1134" w:left="1134" w:header="567" w:footer="708" w:gutter="0"/>
          <w:cols w:space="708"/>
          <w:titlePg/>
          <w:docGrid w:linePitch="360"/>
        </w:sectPr>
      </w:pPr>
    </w:p>
    <w:p w14:paraId="3C7E8477" w14:textId="77777777" w:rsidR="00CB0E45" w:rsidRPr="00B737C7" w:rsidRDefault="00CB0E45" w:rsidP="00CB0E45">
      <w:pPr>
        <w:pStyle w:val="Corpotesto"/>
        <w:spacing w:before="8"/>
        <w:rPr>
          <w:rFonts w:ascii="Verdana" w:hAnsi="Verdana"/>
          <w:sz w:val="29"/>
        </w:rPr>
      </w:pPr>
    </w:p>
    <w:p w14:paraId="5CAC9129" w14:textId="07A0741F" w:rsidR="00CB0E45" w:rsidRPr="00B737C7" w:rsidRDefault="00CB0E45" w:rsidP="00CB0E45">
      <w:pPr>
        <w:jc w:val="both"/>
        <w:rPr>
          <w:rFonts w:ascii="Verdana" w:hAnsi="Verdana"/>
        </w:rPr>
      </w:pPr>
      <w:r w:rsidRPr="00B737C7">
        <w:rPr>
          <w:rFonts w:ascii="Verdana" w:hAnsi="Verdana"/>
        </w:rPr>
        <w:t>*N.B.</w:t>
      </w:r>
      <w:r w:rsidRPr="00B737C7">
        <w:rPr>
          <w:rFonts w:ascii="Verdana" w:hAnsi="Verdana"/>
          <w:spacing w:val="-1"/>
        </w:rPr>
        <w:t xml:space="preserve"> </w:t>
      </w:r>
      <w:r w:rsidR="00164158" w:rsidRPr="00B737C7">
        <w:rPr>
          <w:rFonts w:ascii="Verdana" w:hAnsi="Verdana"/>
          <w:i/>
          <w:iCs/>
        </w:rPr>
        <w:t xml:space="preserve">Lo schema seguente e le correlate autodichiarazioni sono sottoscritti </w:t>
      </w:r>
      <w:r w:rsidRPr="00B737C7">
        <w:rPr>
          <w:rFonts w:ascii="Verdana" w:hAnsi="Verdana"/>
          <w:i/>
          <w:iCs/>
        </w:rPr>
        <w:t xml:space="preserve">in forma </w:t>
      </w:r>
      <w:r w:rsidR="00164158" w:rsidRPr="00B737C7">
        <w:rPr>
          <w:rFonts w:ascii="Verdana" w:hAnsi="Verdana"/>
          <w:i/>
          <w:iCs/>
        </w:rPr>
        <w:t>olo</w:t>
      </w:r>
      <w:r w:rsidRPr="00B737C7">
        <w:rPr>
          <w:rFonts w:ascii="Verdana" w:hAnsi="Verdana"/>
          <w:i/>
          <w:iCs/>
        </w:rPr>
        <w:t>grafa</w:t>
      </w:r>
      <w:r w:rsidRPr="00B737C7">
        <w:rPr>
          <w:rFonts w:ascii="Verdana" w:hAnsi="Verdana"/>
          <w:i/>
          <w:iCs/>
          <w:spacing w:val="-4"/>
        </w:rPr>
        <w:t xml:space="preserve"> </w:t>
      </w:r>
      <w:r w:rsidRPr="00B737C7">
        <w:rPr>
          <w:rFonts w:ascii="Verdana" w:hAnsi="Verdana"/>
          <w:i/>
          <w:iCs/>
        </w:rPr>
        <w:t>da</w:t>
      </w:r>
      <w:r w:rsidRPr="00B737C7">
        <w:rPr>
          <w:rFonts w:ascii="Verdana" w:hAnsi="Verdana"/>
          <w:i/>
          <w:iCs/>
          <w:spacing w:val="2"/>
        </w:rPr>
        <w:t xml:space="preserve"> </w:t>
      </w:r>
      <w:r w:rsidRPr="00B737C7">
        <w:rPr>
          <w:rFonts w:ascii="Verdana" w:hAnsi="Verdana"/>
          <w:i/>
          <w:iCs/>
        </w:rPr>
        <w:t>ciascun</w:t>
      </w:r>
      <w:r w:rsidRPr="00B737C7">
        <w:rPr>
          <w:rFonts w:ascii="Verdana" w:hAnsi="Verdana"/>
          <w:i/>
          <w:iCs/>
          <w:spacing w:val="1"/>
        </w:rPr>
        <w:t xml:space="preserve"> </w:t>
      </w:r>
      <w:del w:id="3" w:author="Carlo Caprari" w:date="2025-12-03T16:00:00Z" w16du:dateUtc="2025-12-03T15:00:00Z">
        <w:r w:rsidRPr="00B737C7" w:rsidDel="00BC2BF2">
          <w:rPr>
            <w:rFonts w:ascii="Verdana" w:hAnsi="Verdana"/>
            <w:i/>
            <w:iCs/>
          </w:rPr>
          <w:delText xml:space="preserve">partner </w:delText>
        </w:r>
      </w:del>
      <w:ins w:id="4" w:author="Carlo Caprari" w:date="2025-12-03T16:00:00Z" w16du:dateUtc="2025-12-03T15:00:00Z">
        <w:r w:rsidR="00BC2BF2">
          <w:rPr>
            <w:rFonts w:ascii="Verdana" w:hAnsi="Verdana"/>
            <w:i/>
            <w:iCs/>
          </w:rPr>
          <w:t>componente</w:t>
        </w:r>
        <w:r w:rsidR="00BC2BF2" w:rsidRPr="00B737C7">
          <w:rPr>
            <w:rFonts w:ascii="Verdana" w:hAnsi="Verdana"/>
            <w:i/>
            <w:iCs/>
          </w:rPr>
          <w:t xml:space="preserve"> </w:t>
        </w:r>
      </w:ins>
      <w:r w:rsidRPr="00B737C7">
        <w:rPr>
          <w:rFonts w:ascii="Verdana" w:hAnsi="Verdana"/>
          <w:i/>
          <w:iCs/>
        </w:rPr>
        <w:t>di</w:t>
      </w:r>
      <w:ins w:id="5" w:author="Carlo Caprari" w:date="2025-12-03T16:00:00Z" w16du:dateUtc="2025-12-03T15:00:00Z">
        <w:r w:rsidR="00BC2BF2">
          <w:rPr>
            <w:rFonts w:ascii="Verdana" w:hAnsi="Verdana"/>
            <w:i/>
            <w:iCs/>
          </w:rPr>
          <w:t xml:space="preserve"> ATS del</w:t>
        </w:r>
      </w:ins>
      <w:r w:rsidRPr="00B737C7">
        <w:rPr>
          <w:rFonts w:ascii="Verdana" w:hAnsi="Verdana"/>
          <w:i/>
          <w:iCs/>
          <w:spacing w:val="-1"/>
        </w:rPr>
        <w:t xml:space="preserve"> </w:t>
      </w:r>
      <w:r w:rsidRPr="00B737C7">
        <w:rPr>
          <w:rFonts w:ascii="Verdana" w:hAnsi="Verdana"/>
          <w:i/>
          <w:iCs/>
        </w:rPr>
        <w:t xml:space="preserve">progetto </w:t>
      </w:r>
      <w:r w:rsidR="00164158" w:rsidRPr="00B737C7">
        <w:rPr>
          <w:rFonts w:ascii="Verdana" w:hAnsi="Verdana"/>
          <w:i/>
          <w:iCs/>
        </w:rPr>
        <w:t xml:space="preserve">e ognuno dei seguenti firmatari allega </w:t>
      </w:r>
      <w:r w:rsidRPr="00B737C7">
        <w:rPr>
          <w:rFonts w:ascii="Verdana" w:hAnsi="Verdana"/>
          <w:i/>
          <w:iCs/>
        </w:rPr>
        <w:t>un documento di riconoscimento valido.</w:t>
      </w:r>
      <w:r w:rsidR="003646A5" w:rsidRPr="00B737C7">
        <w:rPr>
          <w:rFonts w:ascii="Verdana" w:hAnsi="Verdana"/>
          <w:i/>
          <w:iCs/>
        </w:rPr>
        <w:t xml:space="preserve"> Le dichiarazioni dei </w:t>
      </w:r>
      <w:del w:id="6" w:author="Carlo Caprari" w:date="2025-12-03T16:00:00Z" w16du:dateUtc="2025-12-03T15:00:00Z">
        <w:r w:rsidR="003646A5" w:rsidRPr="00B737C7" w:rsidDel="00BC2BF2">
          <w:rPr>
            <w:rFonts w:ascii="Verdana" w:hAnsi="Verdana"/>
            <w:i/>
            <w:iCs/>
          </w:rPr>
          <w:delText xml:space="preserve">partner </w:delText>
        </w:r>
      </w:del>
      <w:ins w:id="7" w:author="Carlo Caprari" w:date="2025-12-03T16:00:00Z" w16du:dateUtc="2025-12-03T15:00:00Z">
        <w:r w:rsidR="00BC2BF2">
          <w:rPr>
            <w:rFonts w:ascii="Verdana" w:hAnsi="Verdana"/>
            <w:i/>
            <w:iCs/>
          </w:rPr>
          <w:t>componenti</w:t>
        </w:r>
        <w:r w:rsidR="00BC2BF2" w:rsidRPr="00B737C7">
          <w:rPr>
            <w:rFonts w:ascii="Verdana" w:hAnsi="Verdana"/>
            <w:i/>
            <w:iCs/>
          </w:rPr>
          <w:t xml:space="preserve"> </w:t>
        </w:r>
      </w:ins>
      <w:r w:rsidR="003646A5" w:rsidRPr="00B737C7">
        <w:rPr>
          <w:rFonts w:ascii="Verdana" w:hAnsi="Verdana"/>
          <w:i/>
          <w:iCs/>
        </w:rPr>
        <w:t>ATS e i relativi documenti di riconoscimento DEBBONO essere allegate in un unico file PDF. Il capofila dell’ATS, in qualità di soggetto proponente</w:t>
      </w:r>
      <w:ins w:id="8" w:author="Carlo Caprari" w:date="2025-12-03T16:01:00Z" w16du:dateUtc="2025-12-03T15:01:00Z">
        <w:r w:rsidR="00BC2BF2">
          <w:rPr>
            <w:rFonts w:ascii="Verdana" w:hAnsi="Verdana"/>
            <w:i/>
            <w:iCs/>
          </w:rPr>
          <w:t xml:space="preserve"> mandatario</w:t>
        </w:r>
      </w:ins>
      <w:r w:rsidR="003646A5" w:rsidRPr="00B737C7">
        <w:rPr>
          <w:rFonts w:ascii="Verdana" w:hAnsi="Verdana"/>
          <w:i/>
          <w:iCs/>
        </w:rPr>
        <w:t xml:space="preserve"> e futuro capofila, sottoscriverà il presente documento in formato DIGITALE.</w:t>
      </w:r>
    </w:p>
    <w:p w14:paraId="3C40CF93" w14:textId="77777777" w:rsidR="00CB0E45" w:rsidRPr="00B737C7" w:rsidRDefault="00CB0E45" w:rsidP="000E6C79">
      <w:pPr>
        <w:widowControl/>
        <w:autoSpaceDE/>
        <w:autoSpaceDN/>
        <w:spacing w:before="120" w:after="120" w:line="276" w:lineRule="auto"/>
        <w:jc w:val="both"/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Ind w:w="252" w:type="dxa"/>
        <w:tblLook w:val="04A0" w:firstRow="1" w:lastRow="0" w:firstColumn="1" w:lastColumn="0" w:noHBand="0" w:noVBand="1"/>
      </w:tblPr>
      <w:tblGrid>
        <w:gridCol w:w="1778"/>
        <w:gridCol w:w="1372"/>
        <w:gridCol w:w="1739"/>
        <w:gridCol w:w="1869"/>
        <w:gridCol w:w="2160"/>
        <w:gridCol w:w="1825"/>
        <w:gridCol w:w="3282"/>
      </w:tblGrid>
      <w:tr w:rsidR="00AC70EB" w:rsidRPr="00B737C7" w14:paraId="4C9E139F" w14:textId="30DCB449" w:rsidTr="00AC70EB">
        <w:trPr>
          <w:trHeight w:val="318"/>
        </w:trPr>
        <w:tc>
          <w:tcPr>
            <w:tcW w:w="1630" w:type="dxa"/>
            <w:vAlign w:val="center"/>
          </w:tcPr>
          <w:p w14:paraId="2DAFB224" w14:textId="77777777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Denominazione Ente</w:t>
            </w:r>
          </w:p>
        </w:tc>
        <w:tc>
          <w:tcPr>
            <w:tcW w:w="1323" w:type="dxa"/>
            <w:vAlign w:val="center"/>
          </w:tcPr>
          <w:p w14:paraId="4851E1B9" w14:textId="2A93EBDF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Indicare se OdV, APS o Fondazione del Terzo Settore</w:t>
            </w:r>
          </w:p>
        </w:tc>
        <w:tc>
          <w:tcPr>
            <w:tcW w:w="1797" w:type="dxa"/>
            <w:vAlign w:val="center"/>
          </w:tcPr>
          <w:p w14:paraId="65F2CCB7" w14:textId="77777777" w:rsidR="00F1209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F1209B" w:rsidRPr="00B737C7">
              <w:rPr>
                <w:rFonts w:ascii="Verdana" w:hAnsi="Verdana"/>
                <w:b/>
                <w:bCs/>
                <w:sz w:val="18"/>
                <w:szCs w:val="18"/>
              </w:rPr>
              <w:t xml:space="preserve">odice </w:t>
            </w: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F</w:t>
            </w:r>
            <w:r w:rsidR="00F1209B" w:rsidRPr="00B737C7">
              <w:rPr>
                <w:rFonts w:ascii="Verdana" w:hAnsi="Verdana"/>
                <w:b/>
                <w:bCs/>
                <w:sz w:val="18"/>
                <w:szCs w:val="18"/>
              </w:rPr>
              <w:t>iscale</w:t>
            </w:r>
          </w:p>
          <w:p w14:paraId="201D4F49" w14:textId="4710AE12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 xml:space="preserve"> ETS</w:t>
            </w:r>
          </w:p>
        </w:tc>
        <w:tc>
          <w:tcPr>
            <w:tcW w:w="1902" w:type="dxa"/>
            <w:vAlign w:val="center"/>
          </w:tcPr>
          <w:p w14:paraId="0EB9977D" w14:textId="282EA283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Iscrizione al RUNTS con n. di repertorio:</w:t>
            </w:r>
            <w:r w:rsidRPr="00B737C7">
              <w:rPr>
                <w:rStyle w:val="Rimandonotaapidipagina"/>
                <w:rFonts w:ascii="Verdana" w:hAnsi="Verdan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2183" w:type="dxa"/>
            <w:vAlign w:val="center"/>
          </w:tcPr>
          <w:p w14:paraId="0D920434" w14:textId="77777777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Rappresentante legale</w:t>
            </w:r>
          </w:p>
          <w:p w14:paraId="084D5D76" w14:textId="14D74BBC" w:rsidR="00F1209B" w:rsidRPr="00B737C7" w:rsidRDefault="00F1209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(nome e cognome)</w:t>
            </w:r>
          </w:p>
        </w:tc>
        <w:tc>
          <w:tcPr>
            <w:tcW w:w="1810" w:type="dxa"/>
            <w:vAlign w:val="center"/>
          </w:tcPr>
          <w:p w14:paraId="5761E628" w14:textId="77777777" w:rsidR="00F1209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F1209B" w:rsidRPr="00B737C7">
              <w:rPr>
                <w:rFonts w:ascii="Verdana" w:hAnsi="Verdana"/>
                <w:b/>
                <w:bCs/>
                <w:sz w:val="18"/>
                <w:szCs w:val="18"/>
              </w:rPr>
              <w:t>odice</w:t>
            </w:r>
          </w:p>
          <w:p w14:paraId="424684E4" w14:textId="3A7B1617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F</w:t>
            </w:r>
            <w:r w:rsidR="00F1209B" w:rsidRPr="00B737C7">
              <w:rPr>
                <w:rFonts w:ascii="Verdana" w:hAnsi="Verdana"/>
                <w:b/>
                <w:bCs/>
                <w:sz w:val="18"/>
                <w:szCs w:val="18"/>
              </w:rPr>
              <w:t>iscale</w:t>
            </w: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 xml:space="preserve"> Rappresentante legale</w:t>
            </w:r>
          </w:p>
        </w:tc>
        <w:tc>
          <w:tcPr>
            <w:tcW w:w="3380" w:type="dxa"/>
            <w:vAlign w:val="center"/>
          </w:tcPr>
          <w:p w14:paraId="0650F556" w14:textId="77777777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Firma olografa</w:t>
            </w:r>
          </w:p>
          <w:p w14:paraId="1DFD15B6" w14:textId="35A4BD17" w:rsidR="00AC70EB" w:rsidRPr="00B737C7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37C7">
              <w:rPr>
                <w:rFonts w:ascii="Verdana" w:hAnsi="Verdana"/>
                <w:b/>
                <w:bCs/>
                <w:sz w:val="18"/>
                <w:szCs w:val="18"/>
              </w:rPr>
              <w:t>(allega documento di riconoscimento)</w:t>
            </w:r>
          </w:p>
        </w:tc>
      </w:tr>
      <w:tr w:rsidR="00AC70EB" w:rsidRPr="00B737C7" w14:paraId="44EBD1CD" w14:textId="11369BA5" w:rsidTr="00AC70EB">
        <w:trPr>
          <w:trHeight w:val="340"/>
        </w:trPr>
        <w:tc>
          <w:tcPr>
            <w:tcW w:w="1630" w:type="dxa"/>
            <w:vAlign w:val="center"/>
          </w:tcPr>
          <w:p w14:paraId="6763883C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06E5EF4" w14:textId="5054F843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4572EB35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606D751D" w14:textId="1F77793D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553DABD4" w14:textId="00F55FEB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07856DC0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6FDC914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69805714" w14:textId="0117F0B1" w:rsidTr="00AC70EB">
        <w:trPr>
          <w:trHeight w:val="340"/>
        </w:trPr>
        <w:tc>
          <w:tcPr>
            <w:tcW w:w="1630" w:type="dxa"/>
            <w:vAlign w:val="center"/>
          </w:tcPr>
          <w:p w14:paraId="25DC6FBB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4B70CA3" w14:textId="31BA17F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3AE1533F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506E2C1C" w14:textId="64B6261F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4D6C896E" w14:textId="6232C2F5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C7D9692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E79637C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76939D3B" w14:textId="61EA53D4" w:rsidTr="00AC70EB">
        <w:trPr>
          <w:trHeight w:val="340"/>
        </w:trPr>
        <w:tc>
          <w:tcPr>
            <w:tcW w:w="1630" w:type="dxa"/>
            <w:vAlign w:val="center"/>
          </w:tcPr>
          <w:p w14:paraId="7B998EB3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D047392" w14:textId="78BADB01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419A3353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4B842FEC" w14:textId="71436582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3ED27C55" w14:textId="2D9F18B9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FA11752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59ED1CE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4EBF1A0D" w14:textId="68E3AFA3" w:rsidTr="00AC70EB">
        <w:trPr>
          <w:trHeight w:val="340"/>
        </w:trPr>
        <w:tc>
          <w:tcPr>
            <w:tcW w:w="1630" w:type="dxa"/>
            <w:vAlign w:val="center"/>
          </w:tcPr>
          <w:p w14:paraId="1803D6F9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65ACFB8" w14:textId="0334ECFB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1811930E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167D98E1" w14:textId="53AFBDCF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44DFA7B3" w14:textId="292F4BD9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E6F8FCF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1D5FE53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284201CC" w14:textId="098A5E2B" w:rsidTr="00AC70EB">
        <w:trPr>
          <w:trHeight w:val="340"/>
        </w:trPr>
        <w:tc>
          <w:tcPr>
            <w:tcW w:w="1630" w:type="dxa"/>
            <w:vAlign w:val="center"/>
          </w:tcPr>
          <w:p w14:paraId="14574502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2FF20DC" w14:textId="214707DA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30EC8CA7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2996DBEC" w14:textId="7543464A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409C8E89" w14:textId="6B5EA96E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32FA3C02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C4B4AF4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6DDC3092" w14:textId="0F872702" w:rsidTr="00AC70EB">
        <w:trPr>
          <w:trHeight w:val="340"/>
        </w:trPr>
        <w:tc>
          <w:tcPr>
            <w:tcW w:w="1630" w:type="dxa"/>
            <w:vAlign w:val="center"/>
          </w:tcPr>
          <w:p w14:paraId="074BADFA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D5E1281" w14:textId="043412BE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18FC101B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0A9F4461" w14:textId="7DDCC199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1CF8D208" w14:textId="1B7FA30F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6B46F6DD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4EF0410B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4AE31A97" w14:textId="71FC25DC" w:rsidTr="00AC70EB">
        <w:trPr>
          <w:trHeight w:val="340"/>
        </w:trPr>
        <w:tc>
          <w:tcPr>
            <w:tcW w:w="1630" w:type="dxa"/>
            <w:vAlign w:val="center"/>
          </w:tcPr>
          <w:p w14:paraId="33405164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57F4903" w14:textId="405EEE78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163387AC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26AB745D" w14:textId="1902A9A9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3F20D035" w14:textId="1B0EED1F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7850FFB1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1456FCA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B737C7" w14:paraId="43C7EB8C" w14:textId="0FDE96CA" w:rsidTr="00AC70EB">
        <w:trPr>
          <w:trHeight w:val="340"/>
        </w:trPr>
        <w:tc>
          <w:tcPr>
            <w:tcW w:w="1630" w:type="dxa"/>
            <w:vAlign w:val="center"/>
          </w:tcPr>
          <w:p w14:paraId="057FF35E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8A80ED4" w14:textId="3870528D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61445766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660CDD71" w14:textId="51E88BB4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024D9EE8" w14:textId="1A9BCCCF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C465F82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694B8757" w14:textId="77777777" w:rsidR="00AC70EB" w:rsidRPr="00B737C7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2D1DEAD6" w14:textId="26813785" w:rsidR="007E6437" w:rsidRPr="00B737C7" w:rsidRDefault="007E6437" w:rsidP="007E6437">
      <w:pPr>
        <w:pStyle w:val="Corpotesto"/>
        <w:rPr>
          <w:rFonts w:ascii="Verdana" w:hAnsi="Verdana"/>
          <w:sz w:val="20"/>
        </w:rPr>
      </w:pPr>
    </w:p>
    <w:p w14:paraId="566A1A79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221B0933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6C1AAD1E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012CA9EE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27D8E6AB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3580B17B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  <w:sectPr w:rsidR="003646A5" w:rsidRPr="00B737C7" w:rsidSect="000E6C79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27D12A4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6C414DFC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29978972" w14:textId="77777777" w:rsidR="003646A5" w:rsidRPr="00B737C7" w:rsidRDefault="003646A5" w:rsidP="007E6437">
      <w:pPr>
        <w:pStyle w:val="Corpotesto"/>
        <w:rPr>
          <w:rFonts w:ascii="Verdana" w:hAnsi="Verdana"/>
          <w:sz w:val="20"/>
        </w:rPr>
      </w:pPr>
    </w:p>
    <w:p w14:paraId="73C6A4D6" w14:textId="636BF7B3" w:rsidR="00CB0E45" w:rsidRPr="00B737C7" w:rsidRDefault="00CB0E45" w:rsidP="002C0228">
      <w:pPr>
        <w:pStyle w:val="Corpotesto"/>
        <w:spacing w:before="137" w:after="120" w:line="360" w:lineRule="auto"/>
        <w:ind w:right="-1"/>
        <w:jc w:val="both"/>
        <w:rPr>
          <w:rFonts w:ascii="Verdana" w:hAnsi="Verdana"/>
        </w:rPr>
      </w:pPr>
      <w:r w:rsidRPr="00B737C7">
        <w:rPr>
          <w:rFonts w:ascii="Verdana" w:hAnsi="Verdana"/>
        </w:rPr>
        <w:t xml:space="preserve">ai sensi e per gli effetti dell’art. 76 D.P.R. n. 445/2000, consapevole della responsabilità e delle conseguenze civili e penali previste in caso di dichiarazioni mendaci e/o formazione od uso di atti falsi, nonché in caso di esibizione di atti contenenti dati non più corrispondenti a verità </w:t>
      </w:r>
      <w:r w:rsidR="00164158" w:rsidRPr="00B737C7">
        <w:rPr>
          <w:rFonts w:ascii="Verdana" w:hAnsi="Verdana"/>
        </w:rPr>
        <w:t>o</w:t>
      </w:r>
      <w:r w:rsidRPr="00B737C7">
        <w:rPr>
          <w:rFonts w:ascii="Verdana" w:hAnsi="Verdana"/>
        </w:rPr>
        <w:t>gnuno de</w:t>
      </w:r>
      <w:r w:rsidR="00164158" w:rsidRPr="00B737C7">
        <w:rPr>
          <w:rFonts w:ascii="Verdana" w:hAnsi="Verdana"/>
        </w:rPr>
        <w:t xml:space="preserve">i soggetti </w:t>
      </w:r>
      <w:r w:rsidRPr="00B737C7">
        <w:rPr>
          <w:rFonts w:ascii="Verdana" w:hAnsi="Verdana"/>
        </w:rPr>
        <w:t xml:space="preserve">sottoscriventi il presente impegno </w:t>
      </w:r>
      <w:r w:rsidR="00F1209B" w:rsidRPr="00B737C7">
        <w:rPr>
          <w:rFonts w:ascii="Verdana" w:hAnsi="Verdana"/>
        </w:rPr>
        <w:t>per la costituenda</w:t>
      </w:r>
      <w:r w:rsidRPr="00B737C7">
        <w:rPr>
          <w:rFonts w:ascii="Verdana" w:hAnsi="Verdana"/>
        </w:rPr>
        <w:t xml:space="preserve"> A</w:t>
      </w:r>
      <w:r w:rsidR="00F1209B" w:rsidRPr="00B737C7">
        <w:rPr>
          <w:rFonts w:ascii="Verdana" w:hAnsi="Verdana"/>
        </w:rPr>
        <w:t xml:space="preserve">ssociazione </w:t>
      </w:r>
      <w:r w:rsidRPr="00B737C7">
        <w:rPr>
          <w:rFonts w:ascii="Verdana" w:hAnsi="Verdana"/>
        </w:rPr>
        <w:t>T</w:t>
      </w:r>
      <w:r w:rsidR="00F1209B" w:rsidRPr="00B737C7">
        <w:rPr>
          <w:rFonts w:ascii="Verdana" w:hAnsi="Verdana"/>
        </w:rPr>
        <w:t xml:space="preserve">emporanea di </w:t>
      </w:r>
      <w:r w:rsidRPr="00B737C7">
        <w:rPr>
          <w:rFonts w:ascii="Verdana" w:hAnsi="Verdana"/>
        </w:rPr>
        <w:t>S</w:t>
      </w:r>
      <w:r w:rsidR="00F1209B" w:rsidRPr="00B737C7">
        <w:rPr>
          <w:rFonts w:ascii="Verdana" w:hAnsi="Verdana"/>
        </w:rPr>
        <w:t>copo</w:t>
      </w:r>
      <w:r w:rsidRPr="00B737C7">
        <w:rPr>
          <w:rFonts w:ascii="Verdana" w:hAnsi="Verdana"/>
        </w:rPr>
        <w:t xml:space="preserve"> dichiara:</w:t>
      </w:r>
    </w:p>
    <w:p w14:paraId="6C0A124D" w14:textId="2FB167C8" w:rsidR="00CB0E45" w:rsidRPr="00B737C7" w:rsidRDefault="00CB0E45" w:rsidP="00F20694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di aver preso piena conoscenza dell’Avviso e delle prescrizioni in esso contenute;</w:t>
      </w:r>
    </w:p>
    <w:p w14:paraId="75F23910" w14:textId="77777777" w:rsidR="006F7FC8" w:rsidRPr="00B737C7" w:rsidRDefault="006F7FC8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che per il medesimo intervento non sono stati richiesti altri finanziamenti nell’ambito di programmi nazionali o regionali, né altri programmi o iniziative comunitarie;</w:t>
      </w:r>
    </w:p>
    <w:p w14:paraId="1C99D960" w14:textId="3617D830" w:rsidR="00CB0E45" w:rsidRPr="00B737C7" w:rsidRDefault="00CB0E45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di essere consapevole che l’accertamento della non veridicità del contenuto della presente dichiarazione, nonché di quelle accluse alla medesima, comporterà l’esclusione dalla procedura, ovvero, in caso di assegnazione del finanziamento, l’annullamento e/o la revoca della stessa;</w:t>
      </w:r>
    </w:p>
    <w:p w14:paraId="3201643B" w14:textId="67E92C5C" w:rsidR="00CB0E45" w:rsidRPr="00B737C7" w:rsidRDefault="00CB0E45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la propria idoneità alla sottoscrizione del presente impegno a costituirsi</w:t>
      </w:r>
      <w:r w:rsidR="00F1209B" w:rsidRPr="00B737C7">
        <w:rPr>
          <w:rFonts w:ascii="Verdana" w:hAnsi="Verdana" w:cs="Arial"/>
          <w:sz w:val="24"/>
        </w:rPr>
        <w:t xml:space="preserve"> in</w:t>
      </w:r>
      <w:r w:rsidRPr="00B737C7">
        <w:rPr>
          <w:rFonts w:ascii="Verdana" w:hAnsi="Verdana" w:cs="Arial"/>
          <w:sz w:val="24"/>
        </w:rPr>
        <w:t xml:space="preserve"> ATS</w:t>
      </w:r>
      <w:r w:rsidR="00F1209B" w:rsidRPr="00B737C7">
        <w:rPr>
          <w:rFonts w:ascii="Verdana" w:hAnsi="Verdana" w:cs="Arial"/>
          <w:sz w:val="24"/>
        </w:rPr>
        <w:t xml:space="preserve"> in caso di ammissione al finanziamento</w:t>
      </w:r>
      <w:r w:rsidRPr="00B737C7">
        <w:rPr>
          <w:rFonts w:ascii="Verdana" w:hAnsi="Verdana" w:cs="Arial"/>
          <w:sz w:val="24"/>
        </w:rPr>
        <w:t>;</w:t>
      </w:r>
    </w:p>
    <w:p w14:paraId="2D653C2F" w14:textId="77777777" w:rsidR="00CB0E45" w:rsidRPr="00B737C7" w:rsidRDefault="00CB0E45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l’insussistenza, nei confronti del rappresentante legale e dei componenti degli organi di amministrazione delle cause di divieto, di sospensione o di decadenza di cui all’art. 67 del d.lgs. 6/9/2011, n. 159;</w:t>
      </w:r>
    </w:p>
    <w:p w14:paraId="1FC2B57C" w14:textId="77777777" w:rsidR="00CB0E45" w:rsidRPr="00B737C7" w:rsidRDefault="00CB0E45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l’insussistenza di carichi pendenti e/o di condanne penali a carico del rappresentante legale e dei componenti degli organi di amministrazione;</w:t>
      </w:r>
    </w:p>
    <w:p w14:paraId="0BB92ACB" w14:textId="19DED9A9" w:rsidR="00CB0E45" w:rsidRPr="00B737C7" w:rsidRDefault="00CB0E45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che l’ente</w:t>
      </w:r>
      <w:r w:rsidR="00F1209B" w:rsidRPr="00B737C7">
        <w:rPr>
          <w:rFonts w:ascii="Verdana" w:hAnsi="Verdana" w:cs="Arial"/>
          <w:sz w:val="24"/>
        </w:rPr>
        <w:t xml:space="preserve"> rappresentato</w:t>
      </w:r>
      <w:r w:rsidRPr="00B737C7">
        <w:rPr>
          <w:rFonts w:ascii="Verdana" w:hAnsi="Verdana" w:cs="Arial"/>
          <w:sz w:val="24"/>
        </w:rPr>
        <w:t xml:space="preserve"> è in regola con gli obblighi relativi al pagamento dei contributi previdenziali ed assistenziali a favore dei lavoratori;</w:t>
      </w:r>
    </w:p>
    <w:p w14:paraId="59AB71EE" w14:textId="66B63E94" w:rsidR="00CB0E45" w:rsidRPr="00B737C7" w:rsidRDefault="00CB0E45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 xml:space="preserve">che l’ente </w:t>
      </w:r>
      <w:r w:rsidR="00F1209B" w:rsidRPr="00B737C7">
        <w:rPr>
          <w:rFonts w:ascii="Verdana" w:hAnsi="Verdana" w:cs="Arial"/>
          <w:sz w:val="24"/>
        </w:rPr>
        <w:t xml:space="preserve">rappresentato </w:t>
      </w:r>
      <w:r w:rsidRPr="00B737C7">
        <w:rPr>
          <w:rFonts w:ascii="Verdana" w:hAnsi="Verdana" w:cs="Arial"/>
          <w:sz w:val="24"/>
        </w:rPr>
        <w:t>è in regola con gli obblighi relativi al pagamento delle imposte, dirette ed indirette e delle tasse;</w:t>
      </w:r>
    </w:p>
    <w:p w14:paraId="341CD645" w14:textId="226B12C9" w:rsidR="00AC70EB" w:rsidRPr="00B737C7" w:rsidRDefault="00AC70EB" w:rsidP="0063323B">
      <w:pPr>
        <w:pStyle w:val="Paragrafoelenco"/>
        <w:numPr>
          <w:ilvl w:val="0"/>
          <w:numId w:val="7"/>
        </w:numPr>
        <w:spacing w:before="120" w:after="120" w:line="276" w:lineRule="auto"/>
        <w:ind w:right="-1"/>
        <w:jc w:val="both"/>
        <w:rPr>
          <w:rFonts w:ascii="Verdana" w:hAnsi="Verdana" w:cs="Arial"/>
          <w:sz w:val="24"/>
        </w:rPr>
      </w:pPr>
      <w:r w:rsidRPr="00B737C7">
        <w:rPr>
          <w:rFonts w:ascii="Verdana" w:hAnsi="Verdana" w:cs="Arial"/>
          <w:sz w:val="24"/>
        </w:rPr>
        <w:t>di fornire ogni informazione necessaria e aggiornata, qualora non già in possesso dell’amministrazione, in ordine a statuto e componenti dell’organo di amministrazione dell’ETS rappresentato per le finalità di cui al presente avviso.</w:t>
      </w:r>
    </w:p>
    <w:p w14:paraId="25D330BC" w14:textId="77777777" w:rsidR="00CB0E45" w:rsidRPr="00B737C7" w:rsidRDefault="00CB0E45" w:rsidP="00CB0E45">
      <w:pPr>
        <w:pStyle w:val="Paragrafoelenco"/>
        <w:spacing w:after="240" w:line="360" w:lineRule="auto"/>
        <w:ind w:left="567" w:right="573" w:firstLine="0"/>
        <w:jc w:val="both"/>
        <w:rPr>
          <w:rFonts w:ascii="Verdana" w:hAnsi="Verdana"/>
          <w:sz w:val="24"/>
        </w:rPr>
      </w:pPr>
    </w:p>
    <w:sectPr w:rsidR="00CB0E45" w:rsidRPr="00B737C7" w:rsidSect="000E6C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064B9" w14:textId="77777777" w:rsidR="00B16256" w:rsidRDefault="00B16256" w:rsidP="00864EF1">
      <w:r>
        <w:separator/>
      </w:r>
    </w:p>
  </w:endnote>
  <w:endnote w:type="continuationSeparator" w:id="0">
    <w:p w14:paraId="60AB0B81" w14:textId="77777777" w:rsidR="00B16256" w:rsidRDefault="00B16256" w:rsidP="00864EF1">
      <w:r>
        <w:continuationSeparator/>
      </w:r>
    </w:p>
  </w:endnote>
  <w:endnote w:type="continuationNotice" w:id="1">
    <w:p w14:paraId="2042169D" w14:textId="77777777" w:rsidR="00B16256" w:rsidRDefault="00B162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739939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2D5750AB" w14:textId="2FB3877B" w:rsidR="0072562B" w:rsidRPr="002C0228" w:rsidRDefault="0072562B">
        <w:pPr>
          <w:pStyle w:val="Pidipagina"/>
          <w:jc w:val="right"/>
          <w:rPr>
            <w:rFonts w:ascii="Verdana" w:hAnsi="Verdana"/>
          </w:rPr>
        </w:pPr>
        <w:r w:rsidRPr="002C0228">
          <w:rPr>
            <w:rFonts w:ascii="Verdana" w:hAnsi="Verdana"/>
          </w:rPr>
          <w:fldChar w:fldCharType="begin"/>
        </w:r>
        <w:r w:rsidRPr="002C0228">
          <w:rPr>
            <w:rFonts w:ascii="Verdana" w:hAnsi="Verdana"/>
          </w:rPr>
          <w:instrText>PAGE   \* MERGEFORMAT</w:instrText>
        </w:r>
        <w:r w:rsidRPr="002C0228">
          <w:rPr>
            <w:rFonts w:ascii="Verdana" w:hAnsi="Verdana"/>
          </w:rPr>
          <w:fldChar w:fldCharType="separate"/>
        </w:r>
        <w:r w:rsidRPr="002C0228">
          <w:rPr>
            <w:rFonts w:ascii="Verdana" w:hAnsi="Verdana"/>
          </w:rPr>
          <w:t>2</w:t>
        </w:r>
        <w:r w:rsidRPr="002C0228">
          <w:rPr>
            <w:rFonts w:ascii="Verdana" w:hAnsi="Verdana"/>
          </w:rPr>
          <w:fldChar w:fldCharType="end"/>
        </w:r>
      </w:p>
    </w:sdtContent>
  </w:sdt>
  <w:p w14:paraId="798EBF9B" w14:textId="77777777" w:rsidR="0072562B" w:rsidRDefault="007256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50844" w14:textId="77777777" w:rsidR="00B16256" w:rsidRDefault="00B16256" w:rsidP="00864EF1">
      <w:r>
        <w:separator/>
      </w:r>
    </w:p>
  </w:footnote>
  <w:footnote w:type="continuationSeparator" w:id="0">
    <w:p w14:paraId="1F037B7A" w14:textId="77777777" w:rsidR="00B16256" w:rsidRDefault="00B16256" w:rsidP="00864EF1">
      <w:r>
        <w:continuationSeparator/>
      </w:r>
    </w:p>
  </w:footnote>
  <w:footnote w:type="continuationNotice" w:id="1">
    <w:p w14:paraId="43D3B0C2" w14:textId="77777777" w:rsidR="00B16256" w:rsidRDefault="00B16256"/>
  </w:footnote>
  <w:footnote w:id="2">
    <w:p w14:paraId="037FD06A" w14:textId="34C54788" w:rsidR="00AC70EB" w:rsidRPr="002C5E83" w:rsidRDefault="00AC70EB" w:rsidP="003646A5">
      <w:pPr>
        <w:pStyle w:val="Testonotaapidipagina"/>
        <w:jc w:val="both"/>
        <w:rPr>
          <w:rFonts w:ascii="Verdana" w:hAnsi="Verdana"/>
        </w:rPr>
      </w:pPr>
      <w:r w:rsidRPr="002C5E83">
        <w:rPr>
          <w:rStyle w:val="Rimandonotaapidipagina"/>
          <w:rFonts w:ascii="Verdana" w:hAnsi="Verdana"/>
        </w:rPr>
        <w:footnoteRef/>
      </w:r>
      <w:r w:rsidRPr="002C5E83">
        <w:rPr>
          <w:rFonts w:ascii="Verdana" w:hAnsi="Verdana"/>
        </w:rPr>
        <w:t>L’ente qualora rientrante nella casistica</w:t>
      </w:r>
      <w:r w:rsidR="009407D0">
        <w:rPr>
          <w:rFonts w:ascii="Verdana" w:hAnsi="Verdana"/>
        </w:rPr>
        <w:t xml:space="preserve"> delle</w:t>
      </w:r>
      <w:r w:rsidRPr="002C5E83">
        <w:rPr>
          <w:rFonts w:ascii="Verdana" w:hAnsi="Verdana"/>
        </w:rPr>
        <w:t xml:space="preserve"> </w:t>
      </w:r>
      <w:r w:rsidR="009407D0">
        <w:rPr>
          <w:rFonts w:ascii="Verdana" w:hAnsi="Verdana"/>
        </w:rPr>
        <w:t>“</w:t>
      </w:r>
      <w:r w:rsidRPr="002C5E83">
        <w:rPr>
          <w:rFonts w:ascii="Verdana" w:hAnsi="Verdana"/>
        </w:rPr>
        <w:t>Fondazioni del Terzo settore con sede legale sul territorio della Regione Lazio iscritte nella anagrafe delle organizzazioni non lucrative di utilità sociale di cui al decreto legislativo 4 dicembre 1997, n. 460</w:t>
      </w:r>
      <w:r w:rsidR="009407D0">
        <w:rPr>
          <w:rFonts w:ascii="Verdana" w:hAnsi="Verdana"/>
        </w:rPr>
        <w:t>”</w:t>
      </w:r>
      <w:r w:rsidRPr="002C5E83">
        <w:rPr>
          <w:rFonts w:ascii="Verdana" w:hAnsi="Verdana"/>
        </w:rPr>
        <w:t xml:space="preserve"> potrà inserire il seguente codice “</w:t>
      </w:r>
      <w:r w:rsidRPr="002C5E83">
        <w:rPr>
          <w:rFonts w:ascii="Verdana" w:hAnsi="Verdana"/>
          <w:b/>
          <w:bCs/>
        </w:rPr>
        <w:t>Fond. d.lgs. 460/1997</w:t>
      </w:r>
      <w:r w:rsidRPr="002C5E83">
        <w:rPr>
          <w:rFonts w:ascii="Verdana" w:hAnsi="Verdana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256BBF" w14:paraId="797C3DF2" w14:textId="77777777" w:rsidTr="00256BBF">
      <w:tc>
        <w:tcPr>
          <w:tcW w:w="3209" w:type="dxa"/>
        </w:tcPr>
        <w:p w14:paraId="6CD968E0" w14:textId="77777777" w:rsidR="00256BBF" w:rsidRDefault="00256BBF" w:rsidP="00256BBF">
          <w:pPr>
            <w:pStyle w:val="Intestazione"/>
            <w:ind w:left="22" w:hanging="22"/>
            <w:jc w:val="both"/>
          </w:pPr>
          <w:r>
            <w:rPr>
              <w:noProof/>
            </w:rPr>
            <w:drawing>
              <wp:inline distT="0" distB="0" distL="0" distR="0" wp14:anchorId="2E616A1F" wp14:editId="6A30EED1">
                <wp:extent cx="1790700" cy="495300"/>
                <wp:effectExtent l="0" t="0" r="0" b="0"/>
                <wp:docPr id="1247489659" name="Immagine 1247489659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6B9943B2" w14:textId="3E9E6EB0" w:rsidR="00256BBF" w:rsidRDefault="00256BBF" w:rsidP="00256BBF">
          <w:pPr>
            <w:pStyle w:val="Intestazione"/>
            <w:jc w:val="center"/>
          </w:pPr>
        </w:p>
      </w:tc>
      <w:tc>
        <w:tcPr>
          <w:tcW w:w="3210" w:type="dxa"/>
        </w:tcPr>
        <w:p w14:paraId="71C6FA46" w14:textId="44742C36" w:rsidR="00256BBF" w:rsidRDefault="00256BBF" w:rsidP="00256BBF">
          <w:pPr>
            <w:pStyle w:val="Intestazione"/>
            <w:ind w:left="706" w:firstLine="3"/>
            <w:jc w:val="center"/>
          </w:pPr>
        </w:p>
      </w:tc>
    </w:tr>
  </w:tbl>
  <w:p w14:paraId="6AA06661" w14:textId="37D0F04E" w:rsidR="00E534DA" w:rsidRPr="00256BBF" w:rsidRDefault="00CD5D9C" w:rsidP="00256BBF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2DB01FB6" wp14:editId="7C0C7F2E">
          <wp:simplePos x="0" y="0"/>
          <wp:positionH relativeFrom="margin">
            <wp:posOffset>5262880</wp:posOffset>
          </wp:positionH>
          <wp:positionV relativeFrom="paragraph">
            <wp:posOffset>-548054</wp:posOffset>
          </wp:positionV>
          <wp:extent cx="819150" cy="674370"/>
          <wp:effectExtent l="0" t="0" r="0" b="0"/>
          <wp:wrapNone/>
          <wp:docPr id="374092224" name="Immagine 37409222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07507FF"/>
    <w:multiLevelType w:val="hybridMultilevel"/>
    <w:tmpl w:val="A4BE909E"/>
    <w:lvl w:ilvl="0" w:tplc="93BC1D42">
      <w:numFmt w:val="bullet"/>
      <w:lvlText w:val="-"/>
      <w:lvlJc w:val="left"/>
      <w:pPr>
        <w:ind w:left="972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D2D1A54"/>
    <w:multiLevelType w:val="hybridMultilevel"/>
    <w:tmpl w:val="7AF0D35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abstractNum w:abstractNumId="3" w15:restartNumberingAfterBreak="0">
    <w:nsid w:val="3F44502F"/>
    <w:multiLevelType w:val="hybridMultilevel"/>
    <w:tmpl w:val="D7626A6A"/>
    <w:lvl w:ilvl="0" w:tplc="226AA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11A4"/>
    <w:multiLevelType w:val="hybridMultilevel"/>
    <w:tmpl w:val="7FCE788E"/>
    <w:lvl w:ilvl="0" w:tplc="FFFFFFFF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5A22AEB"/>
    <w:multiLevelType w:val="hybridMultilevel"/>
    <w:tmpl w:val="586487F4"/>
    <w:lvl w:ilvl="0" w:tplc="C112697A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C36F7"/>
    <w:multiLevelType w:val="hybridMultilevel"/>
    <w:tmpl w:val="C6BCD3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194034">
    <w:abstractNumId w:val="2"/>
  </w:num>
  <w:num w:numId="2" w16cid:durableId="226916561">
    <w:abstractNumId w:val="5"/>
  </w:num>
  <w:num w:numId="3" w16cid:durableId="778377126">
    <w:abstractNumId w:val="0"/>
  </w:num>
  <w:num w:numId="4" w16cid:durableId="2128238622">
    <w:abstractNumId w:val="4"/>
  </w:num>
  <w:num w:numId="5" w16cid:durableId="1107577790">
    <w:abstractNumId w:val="6"/>
  </w:num>
  <w:num w:numId="6" w16cid:durableId="1907641827">
    <w:abstractNumId w:val="1"/>
  </w:num>
  <w:num w:numId="7" w16cid:durableId="188849092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arlo Caprari">
    <w15:presenceInfo w15:providerId="AD" w15:userId="S::ccaprari@regione.lazio.it::8cca32d3-a554-495c-8031-9168cec9b7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37"/>
    <w:rsid w:val="0000715D"/>
    <w:rsid w:val="00012718"/>
    <w:rsid w:val="0001651B"/>
    <w:rsid w:val="000416D4"/>
    <w:rsid w:val="00051A68"/>
    <w:rsid w:val="00056F8F"/>
    <w:rsid w:val="000807E4"/>
    <w:rsid w:val="00094BE1"/>
    <w:rsid w:val="000C16F1"/>
    <w:rsid w:val="000C3193"/>
    <w:rsid w:val="000D51DD"/>
    <w:rsid w:val="000E0481"/>
    <w:rsid w:val="000E423B"/>
    <w:rsid w:val="000E6C79"/>
    <w:rsid w:val="00114277"/>
    <w:rsid w:val="00117C81"/>
    <w:rsid w:val="00122386"/>
    <w:rsid w:val="001401A3"/>
    <w:rsid w:val="00142721"/>
    <w:rsid w:val="001438BF"/>
    <w:rsid w:val="00153E00"/>
    <w:rsid w:val="001543A3"/>
    <w:rsid w:val="00164158"/>
    <w:rsid w:val="001755D5"/>
    <w:rsid w:val="0019225A"/>
    <w:rsid w:val="00194E4E"/>
    <w:rsid w:val="001A2665"/>
    <w:rsid w:val="001D5374"/>
    <w:rsid w:val="001E502C"/>
    <w:rsid w:val="0020557F"/>
    <w:rsid w:val="00207589"/>
    <w:rsid w:val="00216A94"/>
    <w:rsid w:val="00217F90"/>
    <w:rsid w:val="00227B0A"/>
    <w:rsid w:val="00254A4D"/>
    <w:rsid w:val="00256BBF"/>
    <w:rsid w:val="002601F7"/>
    <w:rsid w:val="002673C7"/>
    <w:rsid w:val="00292231"/>
    <w:rsid w:val="002C0228"/>
    <w:rsid w:val="002C3B90"/>
    <w:rsid w:val="002C5E83"/>
    <w:rsid w:val="002E2908"/>
    <w:rsid w:val="002E67C6"/>
    <w:rsid w:val="002F2B1B"/>
    <w:rsid w:val="0031520E"/>
    <w:rsid w:val="00316675"/>
    <w:rsid w:val="003228D9"/>
    <w:rsid w:val="00330F4A"/>
    <w:rsid w:val="00334BE5"/>
    <w:rsid w:val="00342E2E"/>
    <w:rsid w:val="00360DDB"/>
    <w:rsid w:val="00361013"/>
    <w:rsid w:val="003646A5"/>
    <w:rsid w:val="00367BE4"/>
    <w:rsid w:val="00375FC0"/>
    <w:rsid w:val="003815C7"/>
    <w:rsid w:val="00387D5C"/>
    <w:rsid w:val="003A18D6"/>
    <w:rsid w:val="003B5C99"/>
    <w:rsid w:val="003C698E"/>
    <w:rsid w:val="003D311A"/>
    <w:rsid w:val="003E1DA3"/>
    <w:rsid w:val="003E4CE5"/>
    <w:rsid w:val="00401335"/>
    <w:rsid w:val="00424A52"/>
    <w:rsid w:val="0043406B"/>
    <w:rsid w:val="00442814"/>
    <w:rsid w:val="0044585E"/>
    <w:rsid w:val="00466483"/>
    <w:rsid w:val="004706A3"/>
    <w:rsid w:val="00475348"/>
    <w:rsid w:val="00475E23"/>
    <w:rsid w:val="00481970"/>
    <w:rsid w:val="00487725"/>
    <w:rsid w:val="004943B9"/>
    <w:rsid w:val="004A69E1"/>
    <w:rsid w:val="004B7524"/>
    <w:rsid w:val="004C3E2B"/>
    <w:rsid w:val="004D223F"/>
    <w:rsid w:val="004F71B3"/>
    <w:rsid w:val="00503B9C"/>
    <w:rsid w:val="00505477"/>
    <w:rsid w:val="005132EA"/>
    <w:rsid w:val="0051559E"/>
    <w:rsid w:val="005230D4"/>
    <w:rsid w:val="00547E00"/>
    <w:rsid w:val="00581B0E"/>
    <w:rsid w:val="005A7347"/>
    <w:rsid w:val="005B6B15"/>
    <w:rsid w:val="005C3325"/>
    <w:rsid w:val="005E07E7"/>
    <w:rsid w:val="005F7247"/>
    <w:rsid w:val="00614BED"/>
    <w:rsid w:val="0062696B"/>
    <w:rsid w:val="00631BCF"/>
    <w:rsid w:val="0063323B"/>
    <w:rsid w:val="00642A4B"/>
    <w:rsid w:val="006440F0"/>
    <w:rsid w:val="00651E38"/>
    <w:rsid w:val="00652A78"/>
    <w:rsid w:val="00664F36"/>
    <w:rsid w:val="00667799"/>
    <w:rsid w:val="00685D8B"/>
    <w:rsid w:val="006A3B7A"/>
    <w:rsid w:val="006A70DF"/>
    <w:rsid w:val="006B0B5A"/>
    <w:rsid w:val="006B577C"/>
    <w:rsid w:val="006D1273"/>
    <w:rsid w:val="006E3BAD"/>
    <w:rsid w:val="006F3988"/>
    <w:rsid w:val="006F7FC8"/>
    <w:rsid w:val="007016D5"/>
    <w:rsid w:val="00712240"/>
    <w:rsid w:val="007179B0"/>
    <w:rsid w:val="0072562B"/>
    <w:rsid w:val="00734641"/>
    <w:rsid w:val="00746657"/>
    <w:rsid w:val="00754CF7"/>
    <w:rsid w:val="007559B3"/>
    <w:rsid w:val="007707E5"/>
    <w:rsid w:val="00777D4C"/>
    <w:rsid w:val="007819E0"/>
    <w:rsid w:val="00791F2F"/>
    <w:rsid w:val="007A1E99"/>
    <w:rsid w:val="007B661C"/>
    <w:rsid w:val="007C4779"/>
    <w:rsid w:val="007C4BB2"/>
    <w:rsid w:val="007C4E7A"/>
    <w:rsid w:val="007C6C8C"/>
    <w:rsid w:val="007E63D6"/>
    <w:rsid w:val="007E6437"/>
    <w:rsid w:val="00805E06"/>
    <w:rsid w:val="008072B9"/>
    <w:rsid w:val="00813DF3"/>
    <w:rsid w:val="00863A4D"/>
    <w:rsid w:val="00864EF1"/>
    <w:rsid w:val="008814F0"/>
    <w:rsid w:val="0088277E"/>
    <w:rsid w:val="00890250"/>
    <w:rsid w:val="008A1B64"/>
    <w:rsid w:val="008D2DEF"/>
    <w:rsid w:val="008F1752"/>
    <w:rsid w:val="009136FB"/>
    <w:rsid w:val="00937784"/>
    <w:rsid w:val="009407D0"/>
    <w:rsid w:val="00971328"/>
    <w:rsid w:val="00976EDC"/>
    <w:rsid w:val="0097768C"/>
    <w:rsid w:val="00990D49"/>
    <w:rsid w:val="00991EF8"/>
    <w:rsid w:val="009B522F"/>
    <w:rsid w:val="009C65D5"/>
    <w:rsid w:val="009D52BA"/>
    <w:rsid w:val="009E16CC"/>
    <w:rsid w:val="009E5680"/>
    <w:rsid w:val="009E5A6E"/>
    <w:rsid w:val="009F7BBF"/>
    <w:rsid w:val="00A01671"/>
    <w:rsid w:val="00A17CC2"/>
    <w:rsid w:val="00A2660D"/>
    <w:rsid w:val="00A2770E"/>
    <w:rsid w:val="00A30763"/>
    <w:rsid w:val="00A333AD"/>
    <w:rsid w:val="00A3601A"/>
    <w:rsid w:val="00A4147B"/>
    <w:rsid w:val="00A57333"/>
    <w:rsid w:val="00A62DE7"/>
    <w:rsid w:val="00A8220D"/>
    <w:rsid w:val="00A83F2D"/>
    <w:rsid w:val="00A855F0"/>
    <w:rsid w:val="00A9604F"/>
    <w:rsid w:val="00A973EE"/>
    <w:rsid w:val="00AA37D0"/>
    <w:rsid w:val="00AC70EB"/>
    <w:rsid w:val="00B0637E"/>
    <w:rsid w:val="00B16256"/>
    <w:rsid w:val="00B35176"/>
    <w:rsid w:val="00B37EE6"/>
    <w:rsid w:val="00B532F8"/>
    <w:rsid w:val="00B578DF"/>
    <w:rsid w:val="00B73500"/>
    <w:rsid w:val="00B737C7"/>
    <w:rsid w:val="00B85055"/>
    <w:rsid w:val="00BA39C3"/>
    <w:rsid w:val="00BC0A12"/>
    <w:rsid w:val="00BC0CD1"/>
    <w:rsid w:val="00BC2BF2"/>
    <w:rsid w:val="00BC5CA2"/>
    <w:rsid w:val="00BD7529"/>
    <w:rsid w:val="00BE5BA3"/>
    <w:rsid w:val="00BE5FF5"/>
    <w:rsid w:val="00C05F83"/>
    <w:rsid w:val="00C12DC6"/>
    <w:rsid w:val="00C1401D"/>
    <w:rsid w:val="00C16E17"/>
    <w:rsid w:val="00C414EE"/>
    <w:rsid w:val="00C44C7F"/>
    <w:rsid w:val="00C616A7"/>
    <w:rsid w:val="00C70062"/>
    <w:rsid w:val="00CB0E45"/>
    <w:rsid w:val="00CB2399"/>
    <w:rsid w:val="00CB70EE"/>
    <w:rsid w:val="00CD339D"/>
    <w:rsid w:val="00CD5D9C"/>
    <w:rsid w:val="00D07DC8"/>
    <w:rsid w:val="00D1554B"/>
    <w:rsid w:val="00D216B0"/>
    <w:rsid w:val="00D3423A"/>
    <w:rsid w:val="00D34361"/>
    <w:rsid w:val="00D36872"/>
    <w:rsid w:val="00D47244"/>
    <w:rsid w:val="00D53D63"/>
    <w:rsid w:val="00D60AC5"/>
    <w:rsid w:val="00D746E6"/>
    <w:rsid w:val="00D7631C"/>
    <w:rsid w:val="00D76D73"/>
    <w:rsid w:val="00D8105F"/>
    <w:rsid w:val="00DC081A"/>
    <w:rsid w:val="00DC43C7"/>
    <w:rsid w:val="00DD3261"/>
    <w:rsid w:val="00DD599C"/>
    <w:rsid w:val="00DF7D26"/>
    <w:rsid w:val="00E01471"/>
    <w:rsid w:val="00E074AA"/>
    <w:rsid w:val="00E10AA7"/>
    <w:rsid w:val="00E17723"/>
    <w:rsid w:val="00E21EC4"/>
    <w:rsid w:val="00E26D25"/>
    <w:rsid w:val="00E27F51"/>
    <w:rsid w:val="00E35D51"/>
    <w:rsid w:val="00E44583"/>
    <w:rsid w:val="00E479C3"/>
    <w:rsid w:val="00E534DA"/>
    <w:rsid w:val="00E763F5"/>
    <w:rsid w:val="00E953CC"/>
    <w:rsid w:val="00EA7C2F"/>
    <w:rsid w:val="00EB7ED8"/>
    <w:rsid w:val="00ED4982"/>
    <w:rsid w:val="00EE4CB7"/>
    <w:rsid w:val="00F02760"/>
    <w:rsid w:val="00F11007"/>
    <w:rsid w:val="00F1209B"/>
    <w:rsid w:val="00F152E2"/>
    <w:rsid w:val="00F20694"/>
    <w:rsid w:val="00F403CE"/>
    <w:rsid w:val="00F40F42"/>
    <w:rsid w:val="00F45B2A"/>
    <w:rsid w:val="00F50BF0"/>
    <w:rsid w:val="00F663F2"/>
    <w:rsid w:val="00F67FC6"/>
    <w:rsid w:val="00F70C0F"/>
    <w:rsid w:val="00F9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500F"/>
  <w15:chartTrackingRefBased/>
  <w15:docId w15:val="{5D07F5BD-90EC-4A4F-97BE-2A71050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6437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7E6437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479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6437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E643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6437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7E6437"/>
    <w:pPr>
      <w:ind w:left="612" w:hanging="361"/>
    </w:pPr>
  </w:style>
  <w:style w:type="paragraph" w:styleId="Intestazione">
    <w:name w:val="header"/>
    <w:basedOn w:val="Normale"/>
    <w:link w:val="IntestazioneCarattere"/>
    <w:unhideWhenUsed/>
    <w:rsid w:val="00864E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EF1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EF1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864E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D31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D31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D311A"/>
    <w:rPr>
      <w:rFonts w:eastAsia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31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311A"/>
    <w:rPr>
      <w:rFonts w:eastAsia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79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415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4158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415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F175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175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0557F"/>
    <w:pPr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8988b2de7d19cc6b5f42fabf80173cbc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a7c597635e3ffdaf5d66dbc3ce9f6cb5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9BC6E-7E56-46A7-81CD-9CB4409DA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75484-83E5-4597-8D23-C1BD0FB9E0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14FA4-C4D7-422B-912F-CAE89DF2D2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2315B6-94B0-4FBC-9A0A-DF983C0D4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68</cp:revision>
  <dcterms:created xsi:type="dcterms:W3CDTF">2025-07-13T01:42:00Z</dcterms:created>
  <dcterms:modified xsi:type="dcterms:W3CDTF">2025-12-17T11:14:00Z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0x010100B4FDED4920FC5946B38630A66398AAF1</vt:lpwstr>
  </property>
  <property fmtid="{D5CDD505-2E9C-101B-9397-08002B2CF9AE}" pid="4" name="Order">
    <vt:r8>63900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